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4FDB6" w14:textId="77777777" w:rsidR="00C22ABB" w:rsidRDefault="00C22ABB" w:rsidP="00047992">
      <w:pPr>
        <w:tabs>
          <w:tab w:val="clear" w:pos="1134"/>
          <w:tab w:val="clear" w:pos="1871"/>
          <w:tab w:val="clear" w:pos="2268"/>
          <w:tab w:val="left" w:pos="794"/>
          <w:tab w:val="left" w:pos="1191"/>
          <w:tab w:val="left" w:pos="1588"/>
          <w:tab w:val="left" w:pos="1985"/>
        </w:tabs>
        <w:jc w:val="right"/>
        <w:rPr>
          <w:lang w:val="en-US"/>
        </w:rPr>
      </w:pPr>
      <w:bookmarkStart w:id="0" w:name="dbreak"/>
      <w:bookmarkStart w:id="1" w:name="_GoBack"/>
      <w:bookmarkEnd w:id="0"/>
      <w:bookmarkEnd w:id="1"/>
    </w:p>
    <w:p w14:paraId="52761C10" w14:textId="5E3D6F49" w:rsidR="00C22ABB" w:rsidRDefault="00784347" w:rsidP="00784347">
      <w:pPr>
        <w:pStyle w:val="Title1"/>
        <w:rPr>
          <w:lang w:val="en-US"/>
        </w:rPr>
      </w:pPr>
      <w:r w:rsidRPr="007F430E">
        <w:rPr>
          <w:lang w:val="en-US"/>
        </w:rPr>
        <w:t xml:space="preserve">Working document towards a preliminary draft </w:t>
      </w:r>
      <w:r>
        <w:rPr>
          <w:lang w:val="en-US"/>
        </w:rPr>
        <w:br/>
      </w:r>
      <w:r w:rsidRPr="007F430E">
        <w:rPr>
          <w:lang w:val="en-US"/>
        </w:rPr>
        <w:t>revision</w:t>
      </w:r>
      <w:r>
        <w:rPr>
          <w:lang w:val="en-US"/>
        </w:rPr>
        <w:t xml:space="preserve"> </w:t>
      </w:r>
      <w:r w:rsidRPr="007F430E">
        <w:rPr>
          <w:lang w:val="en-US"/>
        </w:rPr>
        <w:t xml:space="preserve">of </w:t>
      </w:r>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Pr>
          <w:rStyle w:val="href"/>
          <w:lang w:val="en-US"/>
        </w:rPr>
        <w:t>585-7</w:t>
      </w:r>
      <w:r w:rsidRPr="0029442F">
        <w:rPr>
          <w:rStyle w:val="FootnoteReference"/>
          <w:lang w:val="en-US"/>
        </w:rPr>
        <w:footnoteReference w:customMarkFollows="1" w:id="1"/>
        <w:t>*</w:t>
      </w:r>
    </w:p>
    <w:p w14:paraId="47DF53ED" w14:textId="60D66899" w:rsidR="00784347" w:rsidRDefault="00784347" w:rsidP="00784347">
      <w:pPr>
        <w:pStyle w:val="Title2"/>
        <w:rPr>
          <w:lang w:val="en-US"/>
        </w:rPr>
      </w:pPr>
      <w:r w:rsidRPr="00172ED0">
        <w:rPr>
          <w:lang w:val="en-US"/>
        </w:rPr>
        <w:t xml:space="preserve">Assignment and use of identities in the maritime </w:t>
      </w:r>
      <w:r>
        <w:rPr>
          <w:lang w:val="en-US"/>
        </w:rPr>
        <w:br/>
      </w:r>
      <w:r w:rsidRPr="00172ED0">
        <w:rPr>
          <w:lang w:val="en-US"/>
        </w:rPr>
        <w:t>mobile service</w:t>
      </w:r>
    </w:p>
    <w:p w14:paraId="2A14AA72" w14:textId="596802E3" w:rsidR="00047992" w:rsidRPr="00047992" w:rsidRDefault="00972C82" w:rsidP="00047992">
      <w:pPr>
        <w:tabs>
          <w:tab w:val="clear" w:pos="1134"/>
          <w:tab w:val="clear" w:pos="1871"/>
          <w:tab w:val="clear" w:pos="2268"/>
          <w:tab w:val="left" w:pos="794"/>
          <w:tab w:val="left" w:pos="1191"/>
          <w:tab w:val="left" w:pos="1588"/>
          <w:tab w:val="left" w:pos="1985"/>
        </w:tabs>
        <w:jc w:val="right"/>
        <w:rPr>
          <w:lang w:val="en-US"/>
        </w:rPr>
      </w:pPr>
      <w:r w:rsidRPr="00047992">
        <w:rPr>
          <w:lang w:val="en-US"/>
        </w:rPr>
        <w:t xml:space="preserve"> </w:t>
      </w:r>
      <w:r w:rsidR="00047992" w:rsidRPr="00047992">
        <w:rPr>
          <w:lang w:val="en-US"/>
        </w:rPr>
        <w:t>(1982-1986-1990-2003-2007-2009-2012-2015</w:t>
      </w:r>
      <w:ins w:id="2" w:author="Author" w:date="2018-06-14T11:41:00Z">
        <w:r w:rsidR="00047992" w:rsidRPr="00047992">
          <w:rPr>
            <w:lang w:val="en-US"/>
          </w:rPr>
          <w:t>-201X</w:t>
        </w:r>
      </w:ins>
      <w:r w:rsidR="00047992" w:rsidRPr="00047992">
        <w:rPr>
          <w:lang w:val="en-US"/>
        </w:rPr>
        <w:t>)</w:t>
      </w:r>
    </w:p>
    <w:p w14:paraId="75DBA6C3" w14:textId="77777777" w:rsidR="00047992" w:rsidRPr="00C22ABB" w:rsidRDefault="00047992" w:rsidP="00972C82">
      <w:pPr>
        <w:pStyle w:val="Headingb"/>
        <w:rPr>
          <w:ins w:id="3" w:author="Author" w:date="2018-06-14T11:41:00Z"/>
          <w:lang w:val="en-GB"/>
        </w:rPr>
      </w:pPr>
      <w:ins w:id="4" w:author="Author" w:date="2018-06-14T11:41:00Z">
        <w:r w:rsidRPr="00C22ABB">
          <w:rPr>
            <w:lang w:val="en-GB"/>
          </w:rPr>
          <w:t>Summary of revision</w:t>
        </w:r>
      </w:ins>
    </w:p>
    <w:p w14:paraId="06996E65" w14:textId="77777777" w:rsidR="00047992" w:rsidRPr="00047992" w:rsidRDefault="00047992">
      <w:pPr>
        <w:rPr>
          <w:ins w:id="5" w:author="Author" w:date="2018-06-14T11:41:00Z"/>
          <w:lang w:val="en-US"/>
        </w:rPr>
        <w:pPrChange w:id="6" w:author="Chair 5B" w:date="2017-11-28T10:13:00Z">
          <w:pPr>
            <w:pStyle w:val="HeadingSum"/>
          </w:pPr>
        </w:pPrChange>
      </w:pPr>
      <w:ins w:id="7" w:author="Author" w:date="2018-06-14T11:41:00Z">
        <w:r w:rsidRPr="00047992">
          <w:rPr>
            <w:lang w:val="en-US"/>
          </w:rPr>
          <w:t>TBD</w:t>
        </w:r>
      </w:ins>
    </w:p>
    <w:p w14:paraId="472CCD5E" w14:textId="77777777" w:rsidR="00047992" w:rsidRPr="00C22ABB" w:rsidRDefault="00047992" w:rsidP="00972C82">
      <w:pPr>
        <w:pStyle w:val="Headingb"/>
        <w:rPr>
          <w:sz w:val="22"/>
          <w:szCs w:val="18"/>
          <w:lang w:val="en-GB"/>
        </w:rPr>
      </w:pPr>
      <w:r w:rsidRPr="00C22ABB">
        <w:rPr>
          <w:sz w:val="22"/>
          <w:szCs w:val="18"/>
          <w:lang w:val="en-GB"/>
        </w:rPr>
        <w:t>Scope</w:t>
      </w:r>
    </w:p>
    <w:p w14:paraId="1CCF5D3A"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 w:val="22"/>
          <w:lang w:val="en-US"/>
        </w:rPr>
      </w:pPr>
      <w:r w:rsidRPr="00047992">
        <w:rPr>
          <w:sz w:val="22"/>
          <w:lang w:val="en-US"/>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14:paraId="5A3837E3"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 w:val="22"/>
          <w:lang w:val="en-US"/>
        </w:rPr>
      </w:pPr>
      <w:r w:rsidRPr="00047992">
        <w:rPr>
          <w:sz w:val="22"/>
          <w:lang w:val="en-US"/>
        </w:rPr>
        <w:t xml:space="preserve">Annex 1 describes formats for maritime mobile service identities </w:t>
      </w:r>
      <w:del w:id="8" w:author="Author" w:date="2018-06-14T11:59:00Z">
        <w:r w:rsidRPr="00047992" w:rsidDel="00047992">
          <w:rPr>
            <w:sz w:val="22"/>
            <w:lang w:val="en-US"/>
          </w:rPr>
          <w:delText xml:space="preserve">(MMSI) </w:delText>
        </w:r>
      </w:del>
      <w:r w:rsidRPr="00047992">
        <w:rPr>
          <w:sz w:val="22"/>
          <w:lang w:val="en-US"/>
        </w:rPr>
        <w:t xml:space="preserve">of ship stations, coast stations, aircraft participating in search and rescue operations and other safety-related communications, automatic identification system (AIS) aids to navigation, and craft associated with a parent ship. </w:t>
      </w:r>
    </w:p>
    <w:p w14:paraId="39C4D3AF"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 w:val="22"/>
          <w:lang w:val="en-US"/>
        </w:rPr>
      </w:pPr>
      <w:r w:rsidRPr="00047992">
        <w:rPr>
          <w:sz w:val="22"/>
          <w:lang w:val="en-US"/>
        </w:rPr>
        <w:t>Annex 2 describes formats for identification of other maritime devices, such as handheld VHF transceivers with digital selective calling (DSC) and global navigation satellite system (GNSS), AIS-search and rescue transmitter (AIS-SART), man overboard (MOB)</w:t>
      </w:r>
      <w:ins w:id="9" w:author="Author" w:date="2018-06-14T11:41:00Z">
        <w:r w:rsidRPr="00047992">
          <w:rPr>
            <w:sz w:val="22"/>
            <w:lang w:val="en-US"/>
          </w:rPr>
          <w:t>,</w:t>
        </w:r>
      </w:ins>
      <w:r w:rsidRPr="00047992">
        <w:rPr>
          <w:sz w:val="22"/>
          <w:lang w:val="en-US"/>
        </w:rPr>
        <w:t xml:space="preserve"> </w:t>
      </w:r>
      <w:del w:id="10" w:author="Author" w:date="2018-06-14T11:59:00Z">
        <w:r w:rsidRPr="00047992" w:rsidDel="00047992">
          <w:rPr>
            <w:sz w:val="22"/>
            <w:lang w:val="en-US"/>
          </w:rPr>
          <w:delText xml:space="preserve">and </w:delText>
        </w:r>
      </w:del>
      <w:r w:rsidRPr="00047992">
        <w:rPr>
          <w:sz w:val="22"/>
          <w:lang w:val="en-US"/>
        </w:rPr>
        <w:t>emergency position indicating radio beacon (EPIRB)</w:t>
      </w:r>
      <w:r w:rsidRPr="00047992">
        <w:rPr>
          <w:sz w:val="22"/>
          <w:lang w:val="en-US"/>
        </w:rPr>
        <w:noBreakHyphen/>
        <w:t>AIS</w:t>
      </w:r>
      <w:ins w:id="11" w:author="Author" w:date="2018-06-14T11:42:00Z">
        <w:r w:rsidRPr="00047992">
          <w:rPr>
            <w:sz w:val="22"/>
            <w:lang w:val="en-US"/>
          </w:rPr>
          <w:t xml:space="preserve"> </w:t>
        </w:r>
        <w:r w:rsidRPr="00047992">
          <w:rPr>
            <w:rFonts w:hint="eastAsia"/>
            <w:sz w:val="22"/>
            <w:lang w:val="en-US" w:eastAsia="zh-CN"/>
          </w:rPr>
          <w:t xml:space="preserve">and </w:t>
        </w:r>
        <w:r w:rsidRPr="00047992">
          <w:rPr>
            <w:sz w:val="22"/>
            <w:lang w:val="en-US" w:eastAsia="zh-CN"/>
          </w:rPr>
          <w:t>autonomous maritime radio device</w:t>
        </w:r>
        <w:r w:rsidRPr="00047992">
          <w:rPr>
            <w:rFonts w:hint="eastAsia"/>
            <w:sz w:val="22"/>
            <w:lang w:val="en-US" w:eastAsia="zh-CN"/>
          </w:rPr>
          <w:t xml:space="preserve"> (AMRD) which </w:t>
        </w:r>
        <w:r w:rsidRPr="00047992">
          <w:rPr>
            <w:sz w:val="22"/>
            <w:lang w:val="en-US"/>
          </w:rPr>
          <w:t>enhance the safety of navigation</w:t>
        </w:r>
      </w:ins>
      <w:r w:rsidRPr="00047992">
        <w:rPr>
          <w:sz w:val="22"/>
          <w:lang w:val="en-US"/>
        </w:rPr>
        <w:t>.</w:t>
      </w:r>
    </w:p>
    <w:p w14:paraId="4EF9C0B5" w14:textId="77777777" w:rsidR="00047992" w:rsidRPr="00047992" w:rsidRDefault="00047992" w:rsidP="00047992">
      <w:pPr>
        <w:tabs>
          <w:tab w:val="clear" w:pos="1134"/>
          <w:tab w:val="clear" w:pos="1871"/>
          <w:tab w:val="clear" w:pos="2268"/>
          <w:tab w:val="left" w:pos="794"/>
          <w:tab w:val="left" w:pos="1191"/>
          <w:tab w:val="left" w:pos="1588"/>
          <w:tab w:val="left" w:pos="1985"/>
        </w:tabs>
        <w:spacing w:after="480"/>
        <w:jc w:val="both"/>
        <w:rPr>
          <w:sz w:val="22"/>
          <w:lang w:val="en-US"/>
        </w:rPr>
      </w:pPr>
      <w:r w:rsidRPr="00047992">
        <w:rPr>
          <w:sz w:val="22"/>
          <w:lang w:val="en-US"/>
        </w:rPr>
        <w:t>Annex 3 provides specific guidance to administrations for the assignment, management and conservation of identity resources for the maritime mobile service. This guidance further instructs administrations on methods for the reuse of MMSI assignments, particularly for the reuse of those with three trailing zeroes.</w:t>
      </w:r>
    </w:p>
    <w:p w14:paraId="5E62BB51" w14:textId="77777777" w:rsidR="00047992" w:rsidRPr="00047992" w:rsidRDefault="00047992" w:rsidP="00972C82">
      <w:pPr>
        <w:pStyle w:val="Headingb"/>
      </w:pPr>
      <w:r w:rsidRPr="00047992">
        <w:t>Keywords</w:t>
      </w:r>
    </w:p>
    <w:p w14:paraId="0CB8EAEB"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fr-CH"/>
        </w:rPr>
      </w:pPr>
      <w:r w:rsidRPr="00047992">
        <w:rPr>
          <w:lang w:val="fr-CH"/>
        </w:rPr>
        <w:t xml:space="preserve">MMSI, </w:t>
      </w:r>
      <w:proofErr w:type="spellStart"/>
      <w:r w:rsidRPr="00047992">
        <w:rPr>
          <w:lang w:val="fr-CH"/>
        </w:rPr>
        <w:t>identities</w:t>
      </w:r>
      <w:proofErr w:type="spellEnd"/>
      <w:r w:rsidRPr="00047992">
        <w:rPr>
          <w:lang w:val="fr-CH"/>
        </w:rPr>
        <w:t>, maritime mobile service</w:t>
      </w:r>
    </w:p>
    <w:p w14:paraId="19C793D7" w14:textId="77777777" w:rsidR="00972C82" w:rsidRDefault="00972C82">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val="fr-CH"/>
        </w:rPr>
      </w:pPr>
      <w:r w:rsidRPr="00C22ABB">
        <w:rPr>
          <w:lang w:val="fr-CH"/>
        </w:rPr>
        <w:br w:type="page"/>
      </w:r>
    </w:p>
    <w:p w14:paraId="2D1900B4" w14:textId="29CC32DA" w:rsidR="00047992" w:rsidRPr="00C22ABB" w:rsidRDefault="00047992" w:rsidP="00972C82">
      <w:pPr>
        <w:pStyle w:val="Headingb"/>
        <w:rPr>
          <w:lang w:val="en-GB"/>
        </w:rPr>
      </w:pPr>
      <w:r w:rsidRPr="00C22ABB">
        <w:rPr>
          <w:lang w:val="en-GB"/>
        </w:rPr>
        <w:lastRenderedPageBreak/>
        <w:t>List of Abbreviations</w:t>
      </w:r>
    </w:p>
    <w:p w14:paraId="333CD03C"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AIS</w:t>
      </w:r>
      <w:r w:rsidRPr="00047992">
        <w:rPr>
          <w:lang w:val="en-US"/>
        </w:rPr>
        <w:tab/>
        <w:t>Automatic identification system</w:t>
      </w:r>
    </w:p>
    <w:p w14:paraId="3F0D5547" w14:textId="187F4CE4" w:rsidR="00047992" w:rsidRPr="00047992" w:rsidRDefault="00047992">
      <w:pPr>
        <w:tabs>
          <w:tab w:val="clear" w:pos="1871"/>
          <w:tab w:val="clear" w:pos="2268"/>
          <w:tab w:val="left" w:pos="1191"/>
          <w:tab w:val="left" w:pos="1588"/>
          <w:tab w:val="left" w:pos="1985"/>
        </w:tabs>
        <w:spacing w:before="60"/>
        <w:jc w:val="both"/>
        <w:rPr>
          <w:ins w:id="12" w:author="Author" w:date="2018-06-14T11:43:00Z"/>
          <w:lang w:val="en-US"/>
        </w:rPr>
        <w:pPrChange w:id="13" w:author="Chair DG" w:date="2018-05-24T10:04:00Z">
          <w:pPr/>
        </w:pPrChange>
      </w:pPr>
      <w:ins w:id="14" w:author="Author" w:date="2018-06-14T11:43:00Z">
        <w:r w:rsidRPr="00047992">
          <w:rPr>
            <w:lang w:val="en-US"/>
          </w:rPr>
          <w:t>AMRD</w:t>
        </w:r>
        <w:r w:rsidRPr="00047992">
          <w:rPr>
            <w:lang w:val="en-US"/>
          </w:rPr>
          <w:tab/>
          <w:t>Autonomous maritime radio devices</w:t>
        </w:r>
      </w:ins>
    </w:p>
    <w:p w14:paraId="7D8D6991"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DSC</w:t>
      </w:r>
      <w:r w:rsidRPr="00047992">
        <w:rPr>
          <w:lang w:val="en-US"/>
        </w:rPr>
        <w:tab/>
        <w:t>Digital selective calling</w:t>
      </w:r>
    </w:p>
    <w:p w14:paraId="3517EBA5"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EPIRB</w:t>
      </w:r>
      <w:r w:rsidRPr="00047992">
        <w:rPr>
          <w:lang w:val="en-US"/>
        </w:rPr>
        <w:tab/>
        <w:t>Emergency position indicating radio beacon</w:t>
      </w:r>
    </w:p>
    <w:p w14:paraId="71B7D81A"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GMDSS</w:t>
      </w:r>
      <w:r w:rsidRPr="00047992">
        <w:rPr>
          <w:lang w:val="en-US"/>
        </w:rPr>
        <w:tab/>
        <w:t>Global maritime distress and safety system</w:t>
      </w:r>
    </w:p>
    <w:p w14:paraId="34EA625E" w14:textId="77777777" w:rsidR="00047992" w:rsidRPr="00047992" w:rsidRDefault="00047992" w:rsidP="00047992">
      <w:pPr>
        <w:tabs>
          <w:tab w:val="clear" w:pos="1134"/>
          <w:tab w:val="clear" w:pos="1871"/>
          <w:tab w:val="clear" w:pos="2268"/>
          <w:tab w:val="left" w:pos="1191"/>
          <w:tab w:val="left" w:pos="1588"/>
          <w:tab w:val="left" w:pos="1985"/>
        </w:tabs>
        <w:jc w:val="both"/>
        <w:rPr>
          <w:lang w:val="fr-CH"/>
        </w:rPr>
      </w:pPr>
      <w:r w:rsidRPr="00047992">
        <w:rPr>
          <w:lang w:val="fr-CH"/>
        </w:rPr>
        <w:t>MID</w:t>
      </w:r>
      <w:r w:rsidRPr="00047992">
        <w:rPr>
          <w:lang w:val="fr-CH"/>
        </w:rPr>
        <w:tab/>
        <w:t>Maritime indication digit</w:t>
      </w:r>
    </w:p>
    <w:p w14:paraId="1ECC92FB" w14:textId="77777777" w:rsidR="00047992" w:rsidRPr="00047992" w:rsidRDefault="00047992" w:rsidP="00047992">
      <w:pPr>
        <w:tabs>
          <w:tab w:val="clear" w:pos="1134"/>
          <w:tab w:val="clear" w:pos="1871"/>
          <w:tab w:val="clear" w:pos="2268"/>
          <w:tab w:val="left" w:pos="1191"/>
          <w:tab w:val="left" w:pos="1588"/>
          <w:tab w:val="left" w:pos="1985"/>
        </w:tabs>
        <w:jc w:val="both"/>
        <w:rPr>
          <w:lang w:val="fr-CH"/>
        </w:rPr>
      </w:pPr>
      <w:r w:rsidRPr="00047992">
        <w:rPr>
          <w:lang w:val="fr-CH"/>
        </w:rPr>
        <w:t>MMSI</w:t>
      </w:r>
      <w:r w:rsidRPr="00047992">
        <w:rPr>
          <w:lang w:val="fr-CH"/>
        </w:rPr>
        <w:tab/>
        <w:t xml:space="preserve">Maritime mobile service </w:t>
      </w:r>
      <w:proofErr w:type="spellStart"/>
      <w:r w:rsidRPr="00047992">
        <w:rPr>
          <w:lang w:val="fr-CH"/>
        </w:rPr>
        <w:t>identity</w:t>
      </w:r>
      <w:proofErr w:type="spellEnd"/>
    </w:p>
    <w:p w14:paraId="292F7111"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MOB</w:t>
      </w:r>
      <w:r w:rsidRPr="00047992">
        <w:rPr>
          <w:lang w:val="en-US"/>
        </w:rPr>
        <w:tab/>
        <w:t>Man overboard</w:t>
      </w:r>
    </w:p>
    <w:p w14:paraId="1C115067" w14:textId="77777777" w:rsidR="00047992" w:rsidRPr="00047992" w:rsidRDefault="00047992" w:rsidP="00047992">
      <w:pPr>
        <w:tabs>
          <w:tab w:val="clear" w:pos="1134"/>
          <w:tab w:val="clear" w:pos="1871"/>
          <w:tab w:val="clear" w:pos="2268"/>
          <w:tab w:val="left" w:pos="1191"/>
          <w:tab w:val="left" w:pos="1588"/>
          <w:tab w:val="left" w:pos="1985"/>
        </w:tabs>
        <w:jc w:val="both"/>
        <w:rPr>
          <w:lang w:val="en-US"/>
        </w:rPr>
      </w:pPr>
      <w:r w:rsidRPr="00047992">
        <w:rPr>
          <w:lang w:val="en-US"/>
        </w:rPr>
        <w:t>RCC</w:t>
      </w:r>
      <w:r w:rsidRPr="00047992">
        <w:rPr>
          <w:lang w:val="en-US"/>
        </w:rPr>
        <w:tab/>
        <w:t xml:space="preserve">Rescue coordination </w:t>
      </w:r>
      <w:proofErr w:type="spellStart"/>
      <w:r w:rsidRPr="00047992">
        <w:rPr>
          <w:lang w:val="en-US"/>
        </w:rPr>
        <w:t>centre</w:t>
      </w:r>
      <w:proofErr w:type="spellEnd"/>
    </w:p>
    <w:p w14:paraId="5F462DDF" w14:textId="77777777" w:rsidR="00047992" w:rsidRPr="00047992" w:rsidDel="00047992" w:rsidRDefault="00047992" w:rsidP="00047992">
      <w:pPr>
        <w:tabs>
          <w:tab w:val="clear" w:pos="1134"/>
          <w:tab w:val="clear" w:pos="1871"/>
          <w:tab w:val="clear" w:pos="2268"/>
          <w:tab w:val="left" w:pos="1191"/>
          <w:tab w:val="left" w:pos="1588"/>
          <w:tab w:val="left" w:pos="1985"/>
        </w:tabs>
        <w:jc w:val="both"/>
        <w:rPr>
          <w:del w:id="15" w:author="Author" w:date="2018-06-14T11:59:00Z"/>
          <w:lang w:val="en-US"/>
        </w:rPr>
      </w:pPr>
      <w:del w:id="16" w:author="Author" w:date="2018-06-14T11:59:00Z">
        <w:r w:rsidRPr="00047992" w:rsidDel="00047992">
          <w:rPr>
            <w:lang w:val="en-US"/>
          </w:rPr>
          <w:delText>SAR</w:delText>
        </w:r>
        <w:r w:rsidRPr="00047992" w:rsidDel="00047992">
          <w:rPr>
            <w:lang w:val="en-US"/>
          </w:rPr>
          <w:tab/>
          <w:delText>Search and rescue</w:delText>
        </w:r>
      </w:del>
    </w:p>
    <w:p w14:paraId="225AB588" w14:textId="77777777" w:rsidR="00047992" w:rsidRPr="00047992" w:rsidRDefault="00047992" w:rsidP="00047992">
      <w:pPr>
        <w:tabs>
          <w:tab w:val="clear" w:pos="1134"/>
          <w:tab w:val="clear" w:pos="1871"/>
          <w:tab w:val="clear" w:pos="2268"/>
          <w:tab w:val="left" w:pos="1191"/>
          <w:tab w:val="left" w:pos="1588"/>
          <w:tab w:val="left" w:pos="1985"/>
        </w:tabs>
        <w:jc w:val="both"/>
        <w:rPr>
          <w:rFonts w:ascii="Times" w:hAnsi="Times"/>
          <w:b/>
          <w:lang w:val="en-US"/>
        </w:rPr>
      </w:pPr>
      <w:r w:rsidRPr="00047992">
        <w:rPr>
          <w:lang w:val="en-US"/>
        </w:rPr>
        <w:t>SART</w:t>
      </w:r>
      <w:r w:rsidRPr="00047992">
        <w:rPr>
          <w:lang w:val="en-US"/>
        </w:rPr>
        <w:tab/>
        <w:t>Search and rescue transmitter</w:t>
      </w:r>
    </w:p>
    <w:p w14:paraId="0CF2DD01" w14:textId="77777777" w:rsidR="00047992" w:rsidRPr="00C22ABB" w:rsidRDefault="00047992" w:rsidP="00972C82">
      <w:pPr>
        <w:pStyle w:val="Headingb"/>
        <w:rPr>
          <w:ins w:id="17" w:author="Author" w:date="2018-06-14T11:45:00Z"/>
          <w:lang w:val="en-GB"/>
        </w:rPr>
      </w:pPr>
      <w:ins w:id="18" w:author="Author" w:date="2018-06-14T11:45:00Z">
        <w:r w:rsidRPr="00C22ABB">
          <w:rPr>
            <w:lang w:val="en-GB"/>
          </w:rPr>
          <w:t>Related ITU-R Recommendations, Reports, Resolutions</w:t>
        </w:r>
      </w:ins>
    </w:p>
    <w:p w14:paraId="5C15247C" w14:textId="77777777" w:rsidR="00047992" w:rsidRPr="00C22ABB" w:rsidRDefault="00047992" w:rsidP="00972C82">
      <w:pPr>
        <w:pStyle w:val="Headingb"/>
        <w:rPr>
          <w:ins w:id="19" w:author="Author" w:date="2018-06-14T11:45:00Z"/>
          <w:bCs/>
          <w:szCs w:val="24"/>
          <w:lang w:val="en-GB"/>
        </w:rPr>
      </w:pPr>
      <w:ins w:id="20" w:author="Author" w:date="2018-06-14T11:45:00Z">
        <w:r w:rsidRPr="00C22ABB">
          <w:rPr>
            <w:lang w:val="en-GB"/>
            <w:rPrChange w:id="21" w:author="Soto Romero, Alicia" w:date="2018-05-31T13:03:00Z">
              <w:rPr>
                <w:rFonts w:eastAsia="MS Mincho"/>
              </w:rPr>
            </w:rPrChange>
          </w:rPr>
          <w:t>Recommendations</w:t>
        </w:r>
      </w:ins>
    </w:p>
    <w:p w14:paraId="3225A0EF" w14:textId="7496A9FE" w:rsidR="00047992" w:rsidRPr="00047992" w:rsidRDefault="00047992" w:rsidP="00047992">
      <w:pPr>
        <w:tabs>
          <w:tab w:val="clear" w:pos="2268"/>
          <w:tab w:val="left" w:pos="2608"/>
          <w:tab w:val="left" w:pos="3345"/>
        </w:tabs>
        <w:spacing w:before="80"/>
        <w:ind w:left="1134" w:hanging="1134"/>
        <w:rPr>
          <w:ins w:id="22" w:author="Author" w:date="2018-06-14T11:45:00Z"/>
          <w:bCs/>
          <w:color w:val="0000FF"/>
          <w:szCs w:val="24"/>
          <w:u w:val="single"/>
          <w:rPrChange w:id="23" w:author="Steenge, J. (Jaap)" w:date="2018-05-28T09:10:00Z">
            <w:rPr>
              <w:ins w:id="24" w:author="Author" w:date="2018-06-14T11:45:00Z"/>
              <w:lang w:val="en-US"/>
            </w:rPr>
          </w:rPrChange>
        </w:rPr>
      </w:pPr>
      <w:ins w:id="25" w:author="Author" w:date="2018-06-14T11:45:00Z">
        <w:r w:rsidRPr="00047992">
          <w:rPr>
            <w:lang w:val="en-US"/>
          </w:rPr>
          <w:t>–</w:t>
        </w:r>
        <w:r w:rsidRPr="00047992">
          <w:rPr>
            <w:lang w:val="en-US"/>
          </w:rPr>
          <w:tab/>
        </w:r>
        <w:r w:rsidRPr="00047992">
          <w:rPr>
            <w:lang w:val="en-US"/>
          </w:rPr>
          <w:fldChar w:fldCharType="begin"/>
        </w:r>
        <w:r w:rsidRPr="00047992">
          <w:rPr>
            <w:lang w:val="en-US"/>
          </w:rPr>
          <w:instrText xml:space="preserve"> HYPERLINK "http://www.itu.int/rec/T-REC-E.164/en" </w:instrText>
        </w:r>
        <w:r w:rsidRPr="00047992">
          <w:rPr>
            <w:lang w:val="en-US"/>
          </w:rPr>
          <w:fldChar w:fldCharType="separate"/>
        </w:r>
        <w:r w:rsidRPr="00047992">
          <w:rPr>
            <w:color w:val="0000FF" w:themeColor="hyperlink"/>
            <w:u w:val="single"/>
            <w:lang w:val="en-US"/>
          </w:rPr>
          <w:t>ITU-T E.164</w:t>
        </w:r>
        <w:r w:rsidRPr="00047992">
          <w:rPr>
            <w:lang w:val="en-US"/>
          </w:rPr>
          <w:fldChar w:fldCharType="end"/>
        </w:r>
        <w:r w:rsidRPr="00047992">
          <w:rPr>
            <w:lang w:val="en-US"/>
          </w:rPr>
          <w:t>:</w:t>
        </w:r>
      </w:ins>
      <w:ins w:id="26" w:author="Fernandez Jimenez, Virginia" w:date="2018-06-18T15:11:00Z">
        <w:r w:rsidR="00972C82">
          <w:rPr>
            <w:lang w:val="en-US"/>
          </w:rPr>
          <w:t xml:space="preserve"> </w:t>
        </w:r>
      </w:ins>
      <w:ins w:id="27" w:author="Author" w:date="2018-06-14T11:45:00Z">
        <w:r w:rsidRPr="00047992">
          <w:rPr>
            <w:lang w:val="en-US"/>
          </w:rPr>
          <w:t>The international public telecommunication numbering plan</w:t>
        </w:r>
      </w:ins>
    </w:p>
    <w:p w14:paraId="689BBC46" w14:textId="74B4A224" w:rsidR="00047992" w:rsidRPr="00C22ABB" w:rsidRDefault="00047992" w:rsidP="00047992">
      <w:pPr>
        <w:tabs>
          <w:tab w:val="clear" w:pos="2268"/>
          <w:tab w:val="left" w:pos="2608"/>
          <w:tab w:val="left" w:pos="3345"/>
        </w:tabs>
        <w:spacing w:before="80"/>
        <w:ind w:left="1134" w:hanging="1134"/>
        <w:rPr>
          <w:ins w:id="28" w:author="Author" w:date="2018-06-14T11:45:00Z"/>
          <w:bCs/>
          <w:color w:val="0000FF"/>
          <w:szCs w:val="24"/>
          <w:u w:val="single"/>
          <w:rPrChange w:id="29" w:author="Fernandez Jimenez, Virginia" w:date="2018-06-18T15:12:00Z">
            <w:rPr>
              <w:ins w:id="30" w:author="Author" w:date="2018-06-14T11:45:00Z"/>
              <w:lang w:val="en-US"/>
            </w:rPr>
          </w:rPrChange>
        </w:rPr>
      </w:pPr>
      <w:ins w:id="31" w:author="Author" w:date="2018-06-14T11:45:00Z">
        <w:r w:rsidRPr="00C22ABB">
          <w:rPr>
            <w:rPrChange w:id="32" w:author="Fernandez Jimenez, Virginia" w:date="2018-06-18T15:12:00Z">
              <w:rPr>
                <w:lang w:val="en-US"/>
              </w:rPr>
            </w:rPrChange>
          </w:rPr>
          <w:t>–</w:t>
        </w:r>
        <w:r w:rsidRPr="00C22ABB">
          <w:rPr>
            <w:rPrChange w:id="33" w:author="Fernandez Jimenez, Virginia" w:date="2018-06-18T15:12:00Z">
              <w:rPr>
                <w:lang w:val="en-US"/>
              </w:rPr>
            </w:rPrChange>
          </w:rPr>
          <w:tab/>
        </w:r>
        <w:r w:rsidRPr="00C22ABB">
          <w:t>ITU-T E.217</w:t>
        </w:r>
      </w:ins>
      <w:ins w:id="34" w:author="Fernandez Jimenez, Virginia" w:date="2018-06-18T15:11:00Z">
        <w:r w:rsidR="00972C82" w:rsidRPr="00C22ABB">
          <w:rPr>
            <w:rPrChange w:id="35" w:author="Fernandez Jimenez, Virginia" w:date="2018-06-18T15:12:00Z">
              <w:rPr>
                <w:lang w:val="en-US"/>
              </w:rPr>
            </w:rPrChange>
          </w:rPr>
          <w:t xml:space="preserve">: </w:t>
        </w:r>
      </w:ins>
      <w:ins w:id="36" w:author="Author" w:date="2018-06-14T11:45:00Z">
        <w:r w:rsidRPr="00C22ABB">
          <w:rPr>
            <w:szCs w:val="24"/>
          </w:rPr>
          <w:t>Maritime communications – Ship station identity</w:t>
        </w:r>
      </w:ins>
    </w:p>
    <w:p w14:paraId="3992C643" w14:textId="3A9EAE6F" w:rsidR="00047992" w:rsidRPr="00047992" w:rsidRDefault="00047992" w:rsidP="00047992">
      <w:pPr>
        <w:tabs>
          <w:tab w:val="clear" w:pos="2268"/>
          <w:tab w:val="left" w:pos="2608"/>
          <w:tab w:val="left" w:pos="3345"/>
        </w:tabs>
        <w:spacing w:before="80"/>
        <w:ind w:left="1134" w:hanging="1134"/>
        <w:rPr>
          <w:ins w:id="37" w:author="Author" w:date="2018-06-14T11:45:00Z"/>
          <w:bCs/>
          <w:color w:val="0000FF"/>
          <w:szCs w:val="24"/>
          <w:u w:val="single"/>
          <w:rPrChange w:id="38" w:author="Chair 5B" w:date="2017-11-28T10:03:00Z">
            <w:rPr>
              <w:ins w:id="39" w:author="Author" w:date="2018-06-14T11:45:00Z"/>
              <w:lang w:val="en-US"/>
            </w:rPr>
          </w:rPrChange>
        </w:rPr>
      </w:pPr>
      <w:ins w:id="40" w:author="Author" w:date="2018-06-14T11:45:00Z">
        <w:r w:rsidRPr="00047992">
          <w:rPr>
            <w:lang w:val="en-US"/>
          </w:rPr>
          <w:t>–</w:t>
        </w:r>
        <w:r w:rsidRPr="00047992">
          <w:rPr>
            <w:lang w:val="en-US"/>
          </w:rPr>
          <w:tab/>
        </w:r>
        <w:r w:rsidRPr="00047992">
          <w:rPr>
            <w:lang w:val="en-US"/>
          </w:rPr>
          <w:fldChar w:fldCharType="begin"/>
        </w:r>
        <w:r w:rsidRPr="00047992">
          <w:rPr>
            <w:lang w:val="en-US"/>
          </w:rPr>
          <w:instrText xml:space="preserve"> HYPERLINK "http://www.itu.int/rec/R-REC-M.493/en" </w:instrText>
        </w:r>
        <w:r w:rsidRPr="00047992">
          <w:rPr>
            <w:lang w:val="en-US"/>
          </w:rPr>
          <w:fldChar w:fldCharType="separate"/>
        </w:r>
        <w:r w:rsidRPr="00047992">
          <w:rPr>
            <w:color w:val="0000FF" w:themeColor="hyperlink"/>
            <w:u w:val="single"/>
            <w:lang w:val="en-US"/>
          </w:rPr>
          <w:t>ITU-R M.493</w:t>
        </w:r>
        <w:r w:rsidRPr="00047992">
          <w:rPr>
            <w:lang w:val="en-US"/>
          </w:rPr>
          <w:fldChar w:fldCharType="end"/>
        </w:r>
        <w:r w:rsidRPr="00047992">
          <w:rPr>
            <w:lang w:val="en-US"/>
          </w:rPr>
          <w:t>:</w:t>
        </w:r>
      </w:ins>
      <w:ins w:id="41" w:author="Fernandez Jimenez, Virginia" w:date="2018-06-18T15:12:00Z">
        <w:r w:rsidR="00972C82">
          <w:rPr>
            <w:lang w:val="en-US"/>
          </w:rPr>
          <w:t xml:space="preserve"> </w:t>
        </w:r>
      </w:ins>
      <w:ins w:id="42" w:author="Author" w:date="2018-06-14T11:45:00Z">
        <w:r w:rsidRPr="00047992">
          <w:rPr>
            <w:lang w:val="en-US"/>
          </w:rPr>
          <w:t>Digital selective-calling system for use in the maritime mobile service</w:t>
        </w:r>
      </w:ins>
    </w:p>
    <w:p w14:paraId="4ECCC358" w14:textId="08429E16" w:rsidR="00047992" w:rsidRPr="00047992" w:rsidRDefault="00047992" w:rsidP="00972C82">
      <w:pPr>
        <w:tabs>
          <w:tab w:val="clear" w:pos="2268"/>
          <w:tab w:val="left" w:pos="2608"/>
          <w:tab w:val="left" w:pos="2694"/>
        </w:tabs>
        <w:spacing w:before="80"/>
        <w:ind w:left="1134" w:hanging="1134"/>
        <w:rPr>
          <w:ins w:id="43" w:author="Author" w:date="2018-06-14T11:45:00Z"/>
          <w:bCs/>
          <w:color w:val="0000FF"/>
          <w:szCs w:val="24"/>
          <w:u w:val="single"/>
          <w:rPrChange w:id="44" w:author="Chair 5B" w:date="2017-11-28T10:04:00Z">
            <w:rPr>
              <w:ins w:id="45" w:author="Author" w:date="2018-06-14T11:45:00Z"/>
              <w:lang w:val="en-US"/>
            </w:rPr>
          </w:rPrChange>
        </w:rPr>
      </w:pPr>
      <w:ins w:id="46" w:author="Author" w:date="2018-06-14T11:45:00Z">
        <w:r w:rsidRPr="00047992">
          <w:rPr>
            <w:lang w:val="en-US"/>
          </w:rPr>
          <w:t>–</w:t>
        </w:r>
        <w:r w:rsidRPr="00047992">
          <w:rPr>
            <w:lang w:val="en-US"/>
          </w:rPr>
          <w:tab/>
        </w:r>
        <w:r w:rsidRPr="00047992">
          <w:rPr>
            <w:lang w:val="en-US"/>
          </w:rPr>
          <w:fldChar w:fldCharType="begin"/>
        </w:r>
        <w:r w:rsidRPr="00047992">
          <w:rPr>
            <w:lang w:val="en-US"/>
          </w:rPr>
          <w:instrText xml:space="preserve"> HYPERLINK "http://www.itu.int/rec/R-REC-M.1080/en" </w:instrText>
        </w:r>
        <w:r w:rsidRPr="00047992">
          <w:rPr>
            <w:lang w:val="en-US"/>
          </w:rPr>
          <w:fldChar w:fldCharType="separate"/>
        </w:r>
        <w:r w:rsidRPr="00047992">
          <w:rPr>
            <w:color w:val="0000FF" w:themeColor="hyperlink"/>
            <w:u w:val="single"/>
            <w:lang w:val="en-US"/>
          </w:rPr>
          <w:t>ITU-R M.1080</w:t>
        </w:r>
        <w:r w:rsidRPr="00047992">
          <w:rPr>
            <w:lang w:val="en-US"/>
          </w:rPr>
          <w:fldChar w:fldCharType="end"/>
        </w:r>
        <w:r w:rsidRPr="00047992">
          <w:rPr>
            <w:lang w:val="en-US"/>
          </w:rPr>
          <w:t>:</w:t>
        </w:r>
      </w:ins>
      <w:ins w:id="47" w:author="Fernandez Jimenez, Virginia" w:date="2018-06-18T15:12:00Z">
        <w:r w:rsidR="00972C82">
          <w:rPr>
            <w:lang w:val="en-US"/>
          </w:rPr>
          <w:t xml:space="preserve"> </w:t>
        </w:r>
      </w:ins>
      <w:ins w:id="48" w:author="Author" w:date="2018-06-14T11:45:00Z">
        <w:r w:rsidRPr="00047992">
          <w:rPr>
            <w:lang w:val="en-US"/>
          </w:rPr>
          <w:t>Digital selective calling system enhancement for multiple equipment installations</w:t>
        </w:r>
      </w:ins>
    </w:p>
    <w:p w14:paraId="206ED9FE" w14:textId="7EB75C19" w:rsidR="00047992" w:rsidRPr="00047992" w:rsidRDefault="00047992" w:rsidP="00972C82">
      <w:pPr>
        <w:tabs>
          <w:tab w:val="clear" w:pos="2268"/>
          <w:tab w:val="left" w:pos="2127"/>
          <w:tab w:val="left" w:pos="2694"/>
        </w:tabs>
        <w:spacing w:before="80"/>
        <w:ind w:left="1134" w:hanging="1134"/>
        <w:rPr>
          <w:ins w:id="49" w:author="Author" w:date="2018-06-14T11:45:00Z"/>
          <w:bCs/>
          <w:color w:val="0000FF"/>
          <w:szCs w:val="24"/>
          <w:u w:val="single"/>
          <w:rPrChange w:id="50" w:author="Steenge, J. (Jaap)" w:date="2018-05-28T09:09:00Z">
            <w:rPr>
              <w:ins w:id="51" w:author="Author" w:date="2018-06-14T11:45:00Z"/>
              <w:lang w:val="en-US"/>
            </w:rPr>
          </w:rPrChange>
        </w:rPr>
      </w:pPr>
      <w:ins w:id="52" w:author="Author" w:date="2018-06-14T11:45:00Z">
        <w:r w:rsidRPr="00047992">
          <w:rPr>
            <w:lang w:val="en-US"/>
          </w:rPr>
          <w:t>–</w:t>
        </w:r>
        <w:r w:rsidRPr="00047992">
          <w:rPr>
            <w:lang w:val="en-US"/>
          </w:rPr>
          <w:tab/>
        </w:r>
        <w:r w:rsidRPr="00047992">
          <w:rPr>
            <w:lang w:val="en-US"/>
          </w:rPr>
          <w:fldChar w:fldCharType="begin"/>
        </w:r>
        <w:r w:rsidRPr="00047992">
          <w:rPr>
            <w:lang w:val="en-US"/>
          </w:rPr>
          <w:instrText xml:space="preserve"> HYPERLINK "http://www.itu.int/rec/R-REC-M.1371/en" </w:instrText>
        </w:r>
        <w:r w:rsidRPr="00047992">
          <w:rPr>
            <w:lang w:val="en-US"/>
          </w:rPr>
          <w:fldChar w:fldCharType="separate"/>
        </w:r>
        <w:r w:rsidRPr="00047992">
          <w:rPr>
            <w:color w:val="0000FF" w:themeColor="hyperlink"/>
            <w:u w:val="single"/>
            <w:lang w:val="en-US"/>
          </w:rPr>
          <w:t>ITU-R M.1371</w:t>
        </w:r>
        <w:r w:rsidRPr="00047992">
          <w:rPr>
            <w:lang w:val="en-US"/>
          </w:rPr>
          <w:fldChar w:fldCharType="end"/>
        </w:r>
        <w:r w:rsidRPr="00047992">
          <w:rPr>
            <w:lang w:val="en-US"/>
          </w:rPr>
          <w:t>:</w:t>
        </w:r>
      </w:ins>
      <w:ins w:id="53" w:author="Fernandez Jimenez, Virginia" w:date="2018-06-18T15:12:00Z">
        <w:r w:rsidR="00972C82">
          <w:rPr>
            <w:lang w:val="en-US"/>
          </w:rPr>
          <w:t xml:space="preserve"> </w:t>
        </w:r>
      </w:ins>
      <w:ins w:id="54" w:author="Author" w:date="2018-06-14T11:45:00Z">
        <w:r w:rsidRPr="00047992">
          <w:rPr>
            <w:lang w:val="en-US"/>
          </w:rPr>
          <w:t>Technical characteristics for an automatic identification system using time-division multiple access in the VHF maritime mobile band</w:t>
        </w:r>
      </w:ins>
    </w:p>
    <w:p w14:paraId="57ADA2A3" w14:textId="77777777" w:rsidR="00047992" w:rsidRPr="00047992" w:rsidRDefault="00047992" w:rsidP="00047992">
      <w:pPr>
        <w:tabs>
          <w:tab w:val="clear" w:pos="2268"/>
          <w:tab w:val="left" w:pos="2608"/>
          <w:tab w:val="left" w:pos="3345"/>
        </w:tabs>
        <w:spacing w:before="80"/>
        <w:ind w:left="1134" w:hanging="1134"/>
        <w:rPr>
          <w:ins w:id="55" w:author="Author" w:date="2018-06-14T11:45:00Z"/>
          <w:bCs/>
          <w:color w:val="0000FF"/>
          <w:szCs w:val="24"/>
          <w:u w:val="single"/>
          <w:lang w:val="de-DE"/>
          <w:rPrChange w:id="56" w:author="5B1" w:date="2018-05-30T13:24:00Z">
            <w:rPr>
              <w:ins w:id="57" w:author="Author" w:date="2018-06-14T11:45:00Z"/>
            </w:rPr>
          </w:rPrChange>
        </w:rPr>
      </w:pPr>
      <w:ins w:id="58" w:author="Author" w:date="2018-06-14T11:45:00Z">
        <w:r w:rsidRPr="00047992">
          <w:rPr>
            <w:lang w:val="en-US"/>
          </w:rPr>
          <w:t>–</w:t>
        </w:r>
        <w:r w:rsidRPr="00047992">
          <w:rPr>
            <w:lang w:val="en-US"/>
          </w:rPr>
          <w:tab/>
        </w:r>
        <w:r w:rsidRPr="00047992">
          <w:rPr>
            <w:lang w:val="de-DE"/>
          </w:rPr>
          <w:t xml:space="preserve">Working document towards a </w:t>
        </w:r>
        <w:r w:rsidRPr="00047992">
          <w:rPr>
            <w:lang w:val="de-DE"/>
            <w:rPrChange w:id="59" w:author="5B1" w:date="2018-05-30T13:24:00Z">
              <w:rPr>
                <w:lang w:val="en-US"/>
              </w:rPr>
            </w:rPrChange>
          </w:rPr>
          <w:t>PDNR ITU-R M</w:t>
        </w:r>
        <w:proofErr w:type="gramStart"/>
        <w:r w:rsidRPr="00047992">
          <w:rPr>
            <w:lang w:val="de-DE"/>
            <w:rPrChange w:id="60" w:author="5B1" w:date="2018-05-30T13:24:00Z">
              <w:rPr>
                <w:lang w:val="en-US"/>
              </w:rPr>
            </w:rPrChange>
          </w:rPr>
          <w:t>.[</w:t>
        </w:r>
        <w:proofErr w:type="gramEnd"/>
        <w:r w:rsidRPr="00047992">
          <w:rPr>
            <w:lang w:val="de-DE"/>
            <w:rPrChange w:id="61" w:author="5B1" w:date="2018-05-30T13:24:00Z">
              <w:rPr>
                <w:lang w:val="en-US"/>
              </w:rPr>
            </w:rPrChange>
          </w:rPr>
          <w:t xml:space="preserve">AMRD] </w:t>
        </w:r>
      </w:ins>
    </w:p>
    <w:p w14:paraId="3B453E5A" w14:textId="77777777" w:rsidR="00047992" w:rsidRPr="00972C82" w:rsidRDefault="00047992">
      <w:pPr>
        <w:pStyle w:val="Headingb"/>
        <w:rPr>
          <w:ins w:id="62" w:author="Author" w:date="2018-06-14T11:46:00Z"/>
          <w:lang w:val="en-US"/>
        </w:rPr>
        <w:pPrChange w:id="63" w:author="Chair 5B" w:date="2017-11-28T10:07:00Z">
          <w:pPr>
            <w:spacing w:before="60" w:after="60"/>
          </w:pPr>
        </w:pPrChange>
      </w:pPr>
      <w:ins w:id="64" w:author="Author" w:date="2018-06-14T11:46:00Z">
        <w:r w:rsidRPr="00C22ABB">
          <w:rPr>
            <w:lang w:val="en-GB"/>
          </w:rPr>
          <w:t>Reports</w:t>
        </w:r>
      </w:ins>
    </w:p>
    <w:p w14:paraId="6A75D530" w14:textId="77777777" w:rsidR="00047992" w:rsidRPr="00C22ABB" w:rsidRDefault="00047992" w:rsidP="00972C82">
      <w:pPr>
        <w:pStyle w:val="Headingb"/>
        <w:rPr>
          <w:ins w:id="65" w:author="Author" w:date="2018-06-14T11:46:00Z"/>
          <w:lang w:val="en-GB"/>
        </w:rPr>
      </w:pPr>
      <w:ins w:id="66" w:author="Author" w:date="2018-06-14T11:46:00Z">
        <w:r w:rsidRPr="00C22ABB">
          <w:rPr>
            <w:lang w:val="en-GB"/>
          </w:rPr>
          <w:t>Resolutions</w:t>
        </w:r>
      </w:ins>
    </w:p>
    <w:p w14:paraId="4580921E" w14:textId="3CAFAD78" w:rsidR="00047992" w:rsidRPr="00047992" w:rsidRDefault="00047992" w:rsidP="00972C82">
      <w:pPr>
        <w:spacing w:before="160"/>
        <w:ind w:left="1134" w:hanging="1134"/>
        <w:rPr>
          <w:ins w:id="67" w:author="Author" w:date="2018-06-14T11:45:00Z"/>
          <w:rFonts w:ascii="Times New Roman Bold" w:hAnsi="Times New Roman Bold" w:cs="Times New Roman Bold"/>
          <w:b/>
        </w:rPr>
      </w:pPr>
      <w:ins w:id="68" w:author="Author" w:date="2018-06-14T11:45:00Z">
        <w:r w:rsidRPr="00047992">
          <w:rPr>
            <w:lang w:val="en-US"/>
          </w:rPr>
          <w:t>–</w:t>
        </w:r>
        <w:r w:rsidRPr="00047992">
          <w:rPr>
            <w:lang w:val="en-US"/>
          </w:rPr>
          <w:tab/>
        </w:r>
        <w:r w:rsidRPr="00047992">
          <w:rPr>
            <w:rFonts w:cs="Times New Roman Bold"/>
            <w:b/>
            <w:rPrChange w:id="69" w:author="Author" w:date="2018-06-14T11:50:00Z">
              <w:rPr>
                <w:rFonts w:ascii="Times New Roman Bold" w:hAnsi="Times New Roman Bold" w:cs="Times New Roman Bold"/>
                <w:b/>
              </w:rPr>
            </w:rPrChange>
          </w:rPr>
          <w:t>344(WRC-97/</w:t>
        </w:r>
        <w:r w:rsidR="00972C82" w:rsidRPr="00047992">
          <w:rPr>
            <w:rFonts w:cs="Times New Roman Bold"/>
            <w:b/>
          </w:rPr>
          <w:t>Rev</w:t>
        </w:r>
        <w:r w:rsidRPr="00047992">
          <w:rPr>
            <w:rFonts w:cs="Times New Roman Bold"/>
            <w:b/>
            <w:rPrChange w:id="70" w:author="Author" w:date="2018-06-14T11:50:00Z">
              <w:rPr>
                <w:rFonts w:ascii="Times New Roman Bold" w:hAnsi="Times New Roman Bold" w:cs="Times New Roman Bold"/>
                <w:b/>
              </w:rPr>
            </w:rPrChange>
          </w:rPr>
          <w:t>.WRC-12</w:t>
        </w:r>
        <w:r w:rsidRPr="00047992">
          <w:rPr>
            <w:rFonts w:cs="Times New Roman Bold"/>
            <w:rPrChange w:id="71" w:author="Author" w:date="2018-06-14T11:49:00Z">
              <w:rPr>
                <w:rFonts w:ascii="Times New Roman Bold" w:hAnsi="Times New Roman Bold" w:cs="Times New Roman Bold"/>
                <w:b/>
              </w:rPr>
            </w:rPrChange>
          </w:rPr>
          <w:t>) – Exhaustion of the maritime mobile service identity numbering resource</w:t>
        </w:r>
      </w:ins>
    </w:p>
    <w:p w14:paraId="70725027"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320"/>
        <w:jc w:val="both"/>
        <w:rPr>
          <w:noProof/>
          <w:lang w:val="en-US"/>
        </w:rPr>
      </w:pPr>
      <w:r w:rsidRPr="00047992">
        <w:rPr>
          <w:noProof/>
          <w:lang w:val="en-US"/>
        </w:rPr>
        <w:t>The ITU Radiocommunication Assembly,</w:t>
      </w:r>
    </w:p>
    <w:p w14:paraId="6C79DE67" w14:textId="77777777" w:rsidR="00047992" w:rsidRPr="00047992" w:rsidRDefault="00047992" w:rsidP="00972C82">
      <w:pPr>
        <w:pStyle w:val="Call"/>
        <w:rPr>
          <w:lang w:val="en-US"/>
        </w:rPr>
      </w:pPr>
      <w:proofErr w:type="gramStart"/>
      <w:r w:rsidRPr="00047992">
        <w:rPr>
          <w:lang w:val="en-US"/>
        </w:rPr>
        <w:t>considering</w:t>
      </w:r>
      <w:proofErr w:type="gramEnd"/>
    </w:p>
    <w:p w14:paraId="1A560789" w14:textId="77777777" w:rsidR="00047992" w:rsidRPr="00047992" w:rsidRDefault="00047992" w:rsidP="00972C82">
      <w:pPr>
        <w:rPr>
          <w:lang w:val="en-US"/>
        </w:rPr>
      </w:pPr>
      <w:r w:rsidRPr="00047992">
        <w:rPr>
          <w:i/>
          <w:lang w:val="en-US"/>
        </w:rPr>
        <w:t>a)</w:t>
      </w:r>
      <w:r w:rsidRPr="00047992">
        <w:rPr>
          <w:lang w:val="en-US"/>
        </w:rPr>
        <w:tab/>
      </w:r>
      <w:proofErr w:type="gramStart"/>
      <w:r w:rsidRPr="00047992">
        <w:rPr>
          <w:lang w:val="en-US"/>
        </w:rPr>
        <w:t>the</w:t>
      </w:r>
      <w:proofErr w:type="gramEnd"/>
      <w:r w:rsidRPr="00047992">
        <w:rPr>
          <w:lang w:val="en-US"/>
        </w:rPr>
        <w:t xml:space="preserve"> need for structured identities for safety and telecommunication purposes in the maritime mobile service;</w:t>
      </w:r>
    </w:p>
    <w:p w14:paraId="716BDED2" w14:textId="77777777" w:rsidR="00047992" w:rsidRPr="00047992" w:rsidRDefault="00047992" w:rsidP="00972C82">
      <w:pPr>
        <w:rPr>
          <w:lang w:val="en-US"/>
        </w:rPr>
      </w:pPr>
      <w:r w:rsidRPr="00047992">
        <w:rPr>
          <w:i/>
          <w:iCs/>
          <w:lang w:val="en-US"/>
        </w:rPr>
        <w:t>b)</w:t>
      </w:r>
      <w:r w:rsidRPr="00047992">
        <w:rPr>
          <w:lang w:val="en-US"/>
        </w:rPr>
        <w:tab/>
      </w:r>
      <w:proofErr w:type="gramStart"/>
      <w:r w:rsidRPr="00047992">
        <w:rPr>
          <w:lang w:val="en-US"/>
        </w:rPr>
        <w:t>that</w:t>
      </w:r>
      <w:proofErr w:type="gramEnd"/>
      <w:r w:rsidRPr="00047992">
        <w:rPr>
          <w:lang w:val="en-US"/>
        </w:rPr>
        <w:t xml:space="preserve"> the maritime identifier in the maritime mobile service is based on a 9-digit structure;</w:t>
      </w:r>
    </w:p>
    <w:p w14:paraId="52500624" w14:textId="77777777" w:rsidR="00047992" w:rsidRPr="00047992" w:rsidRDefault="00047992" w:rsidP="00972C82">
      <w:pPr>
        <w:rPr>
          <w:lang w:val="en-US"/>
        </w:rPr>
      </w:pPr>
      <w:r w:rsidRPr="00047992">
        <w:rPr>
          <w:i/>
          <w:iCs/>
          <w:lang w:val="en-US"/>
        </w:rPr>
        <w:t>c)</w:t>
      </w:r>
      <w:r w:rsidRPr="00047992">
        <w:rPr>
          <w:lang w:val="en-US"/>
        </w:rPr>
        <w:tab/>
      </w:r>
      <w:proofErr w:type="gramStart"/>
      <w:r w:rsidRPr="00047992">
        <w:rPr>
          <w:lang w:val="en-US"/>
        </w:rPr>
        <w:t>that</w:t>
      </w:r>
      <w:proofErr w:type="gramEnd"/>
      <w:r w:rsidRPr="00047992">
        <w:rPr>
          <w:lang w:val="en-US"/>
        </w:rPr>
        <w:t xml:space="preserve"> the </w:t>
      </w:r>
      <w:ins w:id="72" w:author="Author" w:date="2018-06-14T11:49:00Z">
        <w:r w:rsidRPr="00047992">
          <w:rPr>
            <w:lang w:val="en-US"/>
          </w:rPr>
          <w:t>maritime mobile service identity (</w:t>
        </w:r>
      </w:ins>
      <w:r w:rsidRPr="00047992">
        <w:rPr>
          <w:lang w:val="en-US"/>
        </w:rPr>
        <w:t>MMSI</w:t>
      </w:r>
      <w:ins w:id="73" w:author="Author" w:date="2018-06-14T11:49:00Z">
        <w:r w:rsidRPr="00047992">
          <w:rPr>
            <w:lang w:val="en-US"/>
          </w:rPr>
          <w:t>)</w:t>
        </w:r>
      </w:ins>
      <w:r w:rsidRPr="00047992">
        <w:rPr>
          <w:lang w:val="en-US"/>
        </w:rPr>
        <w:t xml:space="preserve"> is one type of nine digit identifier; </w:t>
      </w:r>
    </w:p>
    <w:p w14:paraId="630863A0" w14:textId="77777777" w:rsidR="00047992" w:rsidRPr="00047992" w:rsidRDefault="00047992" w:rsidP="00972C82">
      <w:pPr>
        <w:rPr>
          <w:lang w:val="en-US"/>
        </w:rPr>
      </w:pPr>
      <w:r w:rsidRPr="00047992">
        <w:rPr>
          <w:i/>
          <w:iCs/>
          <w:lang w:val="en-US"/>
        </w:rPr>
        <w:t>d)</w:t>
      </w:r>
      <w:r w:rsidRPr="00047992">
        <w:rPr>
          <w:lang w:val="en-US"/>
        </w:rPr>
        <w:tab/>
      </w:r>
      <w:proofErr w:type="gramStart"/>
      <w:r w:rsidRPr="00047992">
        <w:rPr>
          <w:lang w:val="en-US"/>
        </w:rPr>
        <w:t>that</w:t>
      </w:r>
      <w:proofErr w:type="gramEnd"/>
      <w:r w:rsidRPr="00047992">
        <w:rPr>
          <w:lang w:val="en-US"/>
        </w:rPr>
        <w:t xml:space="preserve"> the identities designated for devices for special purposes consist of a second type of 9</w:t>
      </w:r>
      <w:r w:rsidRPr="00047992">
        <w:rPr>
          <w:lang w:val="en-US"/>
        </w:rPr>
        <w:noBreakHyphen/>
        <w:t>digit identifier;</w:t>
      </w:r>
    </w:p>
    <w:p w14:paraId="53E2D514" w14:textId="77777777" w:rsidR="00047992" w:rsidRPr="00047992" w:rsidRDefault="00047992" w:rsidP="00972C82">
      <w:pPr>
        <w:rPr>
          <w:lang w:val="en-US"/>
        </w:rPr>
      </w:pPr>
      <w:r w:rsidRPr="00047992">
        <w:rPr>
          <w:i/>
          <w:lang w:val="en-US"/>
        </w:rPr>
        <w:t>e)</w:t>
      </w:r>
      <w:r w:rsidRPr="00047992">
        <w:rPr>
          <w:lang w:val="en-US"/>
        </w:rPr>
        <w:tab/>
      </w:r>
      <w:proofErr w:type="gramStart"/>
      <w:r w:rsidRPr="00047992">
        <w:rPr>
          <w:lang w:val="en-US"/>
        </w:rPr>
        <w:t>that</w:t>
      </w:r>
      <w:proofErr w:type="gramEnd"/>
      <w:r w:rsidRPr="00047992">
        <w:rPr>
          <w:lang w:val="en-US"/>
        </w:rPr>
        <w:t xml:space="preserve"> the unique identity assigned to stations indicated in Annex 1 to this Recommendation should be the MMSI;</w:t>
      </w:r>
    </w:p>
    <w:p w14:paraId="401545F2" w14:textId="77777777" w:rsidR="00047992" w:rsidRPr="00047992" w:rsidRDefault="00047992" w:rsidP="00972C82">
      <w:pPr>
        <w:rPr>
          <w:lang w:val="en-US"/>
        </w:rPr>
      </w:pPr>
      <w:r w:rsidRPr="00047992">
        <w:rPr>
          <w:i/>
          <w:iCs/>
          <w:lang w:val="en-US"/>
        </w:rPr>
        <w:lastRenderedPageBreak/>
        <w:t>f)</w:t>
      </w:r>
      <w:r w:rsidRPr="00047992">
        <w:rPr>
          <w:lang w:val="en-US"/>
        </w:rPr>
        <w:tab/>
      </w:r>
      <w:proofErr w:type="gramStart"/>
      <w:r w:rsidRPr="00047992">
        <w:rPr>
          <w:lang w:val="en-US"/>
        </w:rPr>
        <w:t>that</w:t>
      </w:r>
      <w:proofErr w:type="gramEnd"/>
      <w:r w:rsidRPr="00047992">
        <w:rPr>
          <w:lang w:val="en-US"/>
        </w:rPr>
        <w:t xml:space="preserve"> the identities used for other maritime devices for special purposes indicated in Annex 2 to this Recommendation are not necessarily unique and are not MMSI assignments;</w:t>
      </w:r>
    </w:p>
    <w:p w14:paraId="0B291B0D" w14:textId="77777777" w:rsidR="00047992" w:rsidRPr="00047992" w:rsidRDefault="00047992" w:rsidP="00972C82">
      <w:pPr>
        <w:rPr>
          <w:lang w:val="en-US"/>
        </w:rPr>
      </w:pPr>
      <w:r w:rsidRPr="00047992">
        <w:rPr>
          <w:i/>
          <w:lang w:val="en-US"/>
        </w:rPr>
        <w:t>g)</w:t>
      </w:r>
      <w:r w:rsidRPr="00047992">
        <w:rPr>
          <w:lang w:val="en-US"/>
        </w:rPr>
        <w:tab/>
      </w:r>
      <w:proofErr w:type="gramStart"/>
      <w:r w:rsidRPr="00047992">
        <w:rPr>
          <w:lang w:val="en-US"/>
        </w:rPr>
        <w:t>the</w:t>
      </w:r>
      <w:proofErr w:type="gramEnd"/>
      <w:r w:rsidRPr="00047992">
        <w:rPr>
          <w:lang w:val="en-US"/>
        </w:rPr>
        <w:t xml:space="preserve"> need for all maritime identities to be usable with automated </w:t>
      </w:r>
      <w:proofErr w:type="spellStart"/>
      <w:r w:rsidRPr="00047992">
        <w:rPr>
          <w:lang w:val="en-US"/>
        </w:rPr>
        <w:t>radiocommunication</w:t>
      </w:r>
      <w:proofErr w:type="spellEnd"/>
      <w:r w:rsidRPr="00047992">
        <w:rPr>
          <w:lang w:val="en-US"/>
        </w:rPr>
        <w:t xml:space="preserve"> systems;</w:t>
      </w:r>
    </w:p>
    <w:p w14:paraId="42FF75CC" w14:textId="77777777" w:rsidR="00047992" w:rsidRPr="00047992" w:rsidRDefault="00047992" w:rsidP="00972C82">
      <w:pPr>
        <w:rPr>
          <w:lang w:val="en-US"/>
        </w:rPr>
      </w:pPr>
      <w:r w:rsidRPr="00047992">
        <w:rPr>
          <w:i/>
          <w:lang w:val="en-US"/>
        </w:rPr>
        <w:t>h)</w:t>
      </w:r>
      <w:r w:rsidRPr="00047992">
        <w:rPr>
          <w:lang w:val="en-US"/>
        </w:rPr>
        <w:tab/>
        <w:t>that the identities assigned to ship stations, coast stations, aircraft participating in search and rescue operations and other safety-related communications, aids to navigation, craft associated with a parent ship, and used for establishing group calls should be of a similar nature;</w:t>
      </w:r>
    </w:p>
    <w:p w14:paraId="5D56F62A" w14:textId="77777777" w:rsidR="00047992" w:rsidRPr="00047992" w:rsidRDefault="00047992" w:rsidP="00972C82">
      <w:pPr>
        <w:rPr>
          <w:lang w:val="en-US"/>
        </w:rPr>
      </w:pPr>
      <w:proofErr w:type="spellStart"/>
      <w:r w:rsidRPr="00047992">
        <w:rPr>
          <w:i/>
          <w:lang w:val="en-US"/>
        </w:rPr>
        <w:t>i</w:t>
      </w:r>
      <w:proofErr w:type="spellEnd"/>
      <w:r w:rsidRPr="00047992">
        <w:rPr>
          <w:i/>
          <w:lang w:val="en-US"/>
        </w:rPr>
        <w:t>)</w:t>
      </w:r>
      <w:r w:rsidRPr="00047992">
        <w:rPr>
          <w:lang w:val="en-US"/>
        </w:rPr>
        <w:tab/>
      </w:r>
      <w:proofErr w:type="gramStart"/>
      <w:r w:rsidRPr="00047992">
        <w:rPr>
          <w:lang w:val="en-US"/>
        </w:rPr>
        <w:t>that</w:t>
      </w:r>
      <w:proofErr w:type="gramEnd"/>
      <w:r w:rsidRPr="00047992">
        <w:rPr>
          <w:lang w:val="en-US"/>
        </w:rPr>
        <w:t xml:space="preserve"> it is possible to use the MMSI to establish a telephone call to a ship after routing through the public switched networks to an appropriate coast station;</w:t>
      </w:r>
    </w:p>
    <w:p w14:paraId="6C2E880A" w14:textId="77777777" w:rsidR="00047992" w:rsidRPr="00047992" w:rsidRDefault="00047992" w:rsidP="00972C82">
      <w:pPr>
        <w:rPr>
          <w:lang w:val="en-US"/>
        </w:rPr>
      </w:pPr>
      <w:r w:rsidRPr="00047992">
        <w:rPr>
          <w:i/>
          <w:lang w:val="en-US"/>
        </w:rPr>
        <w:t>j)</w:t>
      </w:r>
      <w:r w:rsidRPr="00047992">
        <w:rPr>
          <w:lang w:val="en-US"/>
        </w:rPr>
        <w:tab/>
        <w:t xml:space="preserve">that the public switched networks in many countries have restrictions on the maximum number of digits that may be </w:t>
      </w:r>
      <w:proofErr w:type="spellStart"/>
      <w:r w:rsidRPr="00047992">
        <w:rPr>
          <w:lang w:val="en-US"/>
        </w:rPr>
        <w:t>dialled</w:t>
      </w:r>
      <w:proofErr w:type="spellEnd"/>
      <w:r w:rsidRPr="00047992">
        <w:rPr>
          <w:lang w:val="en-US"/>
        </w:rPr>
        <w:t xml:space="preserve"> or keyed to identify the called ship station and the routing coast station, which would prevent the translation of the complete MMSI directly into a </w:t>
      </w:r>
      <w:proofErr w:type="spellStart"/>
      <w:r w:rsidRPr="00047992">
        <w:rPr>
          <w:lang w:val="en-US"/>
        </w:rPr>
        <w:t>diallable</w:t>
      </w:r>
      <w:proofErr w:type="spellEnd"/>
      <w:r w:rsidRPr="00047992">
        <w:rPr>
          <w:lang w:val="en-US"/>
        </w:rPr>
        <w:t xml:space="preserve"> number for the ship that is compliant with Recommendation ITU-T E.164;</w:t>
      </w:r>
    </w:p>
    <w:p w14:paraId="5025DF38" w14:textId="77777777" w:rsidR="00047992" w:rsidRPr="00047992" w:rsidRDefault="00047992" w:rsidP="00972C82">
      <w:pPr>
        <w:rPr>
          <w:lang w:val="en-US"/>
        </w:rPr>
      </w:pPr>
      <w:r w:rsidRPr="00047992">
        <w:rPr>
          <w:i/>
          <w:lang w:val="en-US"/>
        </w:rPr>
        <w:t>k)</w:t>
      </w:r>
      <w:r w:rsidRPr="00047992">
        <w:rPr>
          <w:lang w:val="en-US"/>
        </w:rPr>
        <w:tab/>
      </w:r>
      <w:proofErr w:type="gramStart"/>
      <w:r w:rsidRPr="00047992">
        <w:rPr>
          <w:lang w:val="en-US"/>
        </w:rPr>
        <w:t>that</w:t>
      </w:r>
      <w:proofErr w:type="gramEnd"/>
      <w:r w:rsidRPr="00047992">
        <w:rPr>
          <w:lang w:val="en-US"/>
        </w:rPr>
        <w:t xml:space="preserve"> whatever restrictions may be required should, in the interests of the development of automatic shore</w:t>
      </w:r>
      <w:r w:rsidRPr="00047992">
        <w:rPr>
          <w:lang w:val="en-US"/>
        </w:rPr>
        <w:noBreakHyphen/>
        <w:t>to</w:t>
      </w:r>
      <w:r w:rsidRPr="00047992">
        <w:rPr>
          <w:lang w:val="en-US"/>
        </w:rPr>
        <w:noBreakHyphen/>
        <w:t>ship operations, be as few as possible;</w:t>
      </w:r>
    </w:p>
    <w:p w14:paraId="57F13D49" w14:textId="77777777" w:rsidR="00047992" w:rsidRPr="00047992" w:rsidRDefault="00047992" w:rsidP="00972C82">
      <w:pPr>
        <w:rPr>
          <w:lang w:val="en-US"/>
        </w:rPr>
      </w:pPr>
      <w:r w:rsidRPr="00047992">
        <w:rPr>
          <w:i/>
          <w:lang w:val="en-US"/>
        </w:rPr>
        <w:t>l)</w:t>
      </w:r>
      <w:r w:rsidRPr="00047992">
        <w:rPr>
          <w:lang w:val="en-US"/>
        </w:rPr>
        <w:tab/>
      </w:r>
      <w:proofErr w:type="gramStart"/>
      <w:r w:rsidRPr="00047992">
        <w:rPr>
          <w:lang w:val="en-US"/>
        </w:rPr>
        <w:t>that</w:t>
      </w:r>
      <w:proofErr w:type="gramEnd"/>
      <w:r w:rsidRPr="00047992">
        <w:rPr>
          <w:lang w:val="en-US"/>
        </w:rPr>
        <w:t xml:space="preserve"> mobile-satellite systems enable the maritime community to participate in or interwork with international public correspondence telecommunication systems on a fully automatic basis, utilizing the identities, naming and addressing scheme;</w:t>
      </w:r>
    </w:p>
    <w:p w14:paraId="5CC90078" w14:textId="77777777" w:rsidR="00047992" w:rsidRPr="00047992" w:rsidRDefault="00047992" w:rsidP="00972C82">
      <w:pPr>
        <w:rPr>
          <w:lang w:val="en-US"/>
        </w:rPr>
      </w:pPr>
      <w:r w:rsidRPr="00047992">
        <w:rPr>
          <w:i/>
          <w:lang w:val="en-US"/>
        </w:rPr>
        <w:t>m)</w:t>
      </w:r>
      <w:r w:rsidRPr="00047992">
        <w:rPr>
          <w:lang w:val="en-US"/>
        </w:rPr>
        <w:tab/>
      </w:r>
      <w:proofErr w:type="gramStart"/>
      <w:r w:rsidRPr="00047992">
        <w:rPr>
          <w:lang w:val="en-US"/>
        </w:rPr>
        <w:t>that</w:t>
      </w:r>
      <w:proofErr w:type="gramEnd"/>
      <w:r w:rsidRPr="00047992">
        <w:rPr>
          <w:lang w:val="en-US"/>
        </w:rPr>
        <w:t xml:space="preserve"> the current generation of mobile-satellite systems participating in the GMDSS have </w:t>
      </w:r>
      <w:proofErr w:type="spellStart"/>
      <w:r w:rsidRPr="00047992">
        <w:rPr>
          <w:lang w:val="en-US"/>
        </w:rPr>
        <w:t>signalling</w:t>
      </w:r>
      <w:proofErr w:type="spellEnd"/>
      <w:r w:rsidRPr="00047992">
        <w:rPr>
          <w:lang w:val="en-US"/>
        </w:rPr>
        <w:t xml:space="preserve"> and routing characteristics requiring ships using these networks to have an MMSI ending with three zeroes;</w:t>
      </w:r>
    </w:p>
    <w:p w14:paraId="2623EB77" w14:textId="77777777" w:rsidR="00047992" w:rsidRPr="00047992" w:rsidRDefault="00047992" w:rsidP="00972C82">
      <w:pPr>
        <w:rPr>
          <w:lang w:val="en-US"/>
        </w:rPr>
      </w:pPr>
      <w:r w:rsidRPr="00047992">
        <w:rPr>
          <w:i/>
          <w:lang w:val="en-US"/>
        </w:rPr>
        <w:t>n)</w:t>
      </w:r>
      <w:r w:rsidRPr="00047992">
        <w:rPr>
          <w:lang w:val="en-US"/>
        </w:rPr>
        <w:tab/>
        <w:t xml:space="preserve">that the numbering scheme specified for future generations of mobile-satellite systems participating in the </w:t>
      </w:r>
      <w:ins w:id="74" w:author="Author" w:date="2018-06-14T11:50:00Z">
        <w:r w:rsidRPr="00047992">
          <w:rPr>
            <w:lang w:val="en-US"/>
          </w:rPr>
          <w:t>global maritime distress and safety system (</w:t>
        </w:r>
      </w:ins>
      <w:r w:rsidRPr="00047992">
        <w:rPr>
          <w:lang w:val="en-US"/>
        </w:rPr>
        <w:t>GMDSS</w:t>
      </w:r>
      <w:ins w:id="75" w:author="Author" w:date="2018-06-14T11:50:00Z">
        <w:r w:rsidRPr="00047992">
          <w:rPr>
            <w:lang w:val="en-US"/>
          </w:rPr>
          <w:t>)</w:t>
        </w:r>
      </w:ins>
      <w:r w:rsidRPr="00047992">
        <w:rPr>
          <w:lang w:val="en-US"/>
        </w:rPr>
        <w:t xml:space="preserve"> will be designed to meet the needs of the international public correspondence service and is unlikely to offer the facility to incorporate any part of the MMSI in a </w:t>
      </w:r>
      <w:proofErr w:type="spellStart"/>
      <w:r w:rsidRPr="00047992">
        <w:rPr>
          <w:lang w:val="en-US"/>
        </w:rPr>
        <w:t>diallable</w:t>
      </w:r>
      <w:proofErr w:type="spellEnd"/>
      <w:r w:rsidRPr="00047992">
        <w:rPr>
          <w:lang w:val="en-US"/>
        </w:rPr>
        <w:t xml:space="preserve"> number for a ship,</w:t>
      </w:r>
    </w:p>
    <w:p w14:paraId="4B0CEEF9" w14:textId="77777777" w:rsidR="00047992" w:rsidRPr="00047992" w:rsidRDefault="00047992" w:rsidP="00972C82">
      <w:pPr>
        <w:pStyle w:val="Call"/>
        <w:rPr>
          <w:lang w:val="en-US"/>
        </w:rPr>
      </w:pPr>
      <w:proofErr w:type="gramStart"/>
      <w:r w:rsidRPr="00047992">
        <w:rPr>
          <w:lang w:val="en-US"/>
        </w:rPr>
        <w:t>noting</w:t>
      </w:r>
      <w:proofErr w:type="gramEnd"/>
    </w:p>
    <w:p w14:paraId="4A38AFE1" w14:textId="77777777" w:rsidR="00047992" w:rsidRPr="00047992" w:rsidRDefault="00047992" w:rsidP="00972C82">
      <w:pPr>
        <w:rPr>
          <w:lang w:val="en-US"/>
        </w:rPr>
      </w:pPr>
      <w:proofErr w:type="gramStart"/>
      <w:r w:rsidRPr="00047992">
        <w:rPr>
          <w:lang w:val="en-US"/>
        </w:rPr>
        <w:t>that</w:t>
      </w:r>
      <w:proofErr w:type="gramEnd"/>
      <w:r w:rsidRPr="00047992">
        <w:rPr>
          <w:lang w:val="en-US"/>
        </w:rPr>
        <w:t xml:space="preserve"> all devices referenced in this Recommendation are considered stations as defined in No. </w:t>
      </w:r>
      <w:r w:rsidRPr="00047992">
        <w:rPr>
          <w:b/>
          <w:bCs/>
          <w:lang w:val="en-US"/>
        </w:rPr>
        <w:t>1.61</w:t>
      </w:r>
      <w:r w:rsidRPr="00047992">
        <w:rPr>
          <w:lang w:val="en-US"/>
        </w:rPr>
        <w:t xml:space="preserve"> of the Radio Regulations,</w:t>
      </w:r>
    </w:p>
    <w:p w14:paraId="7BC03A61" w14:textId="77777777" w:rsidR="00047992" w:rsidRPr="00047992" w:rsidRDefault="00047992" w:rsidP="00972C82">
      <w:pPr>
        <w:pStyle w:val="Call"/>
        <w:rPr>
          <w:lang w:val="en-US"/>
        </w:rPr>
      </w:pPr>
      <w:proofErr w:type="gramStart"/>
      <w:r w:rsidRPr="00047992">
        <w:rPr>
          <w:lang w:val="en-US"/>
        </w:rPr>
        <w:t>recommends</w:t>
      </w:r>
      <w:proofErr w:type="gramEnd"/>
    </w:p>
    <w:p w14:paraId="188C8DCE" w14:textId="77777777" w:rsidR="00047992" w:rsidRPr="00047992" w:rsidRDefault="00047992" w:rsidP="00972C82">
      <w:pPr>
        <w:rPr>
          <w:lang w:val="en-US"/>
        </w:rPr>
      </w:pPr>
      <w:r w:rsidRPr="00972C82">
        <w:rPr>
          <w:lang w:val="en-US"/>
        </w:rPr>
        <w:t>1</w:t>
      </w:r>
      <w:r w:rsidRPr="00047992">
        <w:rPr>
          <w:lang w:val="en-US"/>
        </w:rPr>
        <w:tab/>
        <w:t xml:space="preserve">that ships complying with the International Convention for the Safety of Life at Sea, 1974, as amended, and other ships equipped with automated </w:t>
      </w:r>
      <w:proofErr w:type="spellStart"/>
      <w:r w:rsidRPr="00047992">
        <w:rPr>
          <w:lang w:val="en-US"/>
        </w:rPr>
        <w:t>radiocommunication</w:t>
      </w:r>
      <w:proofErr w:type="spellEnd"/>
      <w:r w:rsidRPr="00047992">
        <w:rPr>
          <w:lang w:val="en-US"/>
        </w:rPr>
        <w:t xml:space="preserve"> systems, including </w:t>
      </w:r>
      <w:ins w:id="76" w:author="Author" w:date="2018-06-14T11:51:00Z">
        <w:r w:rsidRPr="00047992">
          <w:rPr>
            <w:lang w:val="en-US"/>
          </w:rPr>
          <w:t>automatic identification system (</w:t>
        </w:r>
      </w:ins>
      <w:r w:rsidRPr="00047992">
        <w:rPr>
          <w:lang w:val="en-US"/>
        </w:rPr>
        <w:t>AIS</w:t>
      </w:r>
      <w:ins w:id="77" w:author="Author" w:date="2018-06-14T11:51:00Z">
        <w:r w:rsidRPr="00047992">
          <w:rPr>
            <w:lang w:val="en-US"/>
          </w:rPr>
          <w:t>)</w:t>
        </w:r>
      </w:ins>
      <w:r w:rsidRPr="00047992">
        <w:rPr>
          <w:lang w:val="en-US"/>
        </w:rPr>
        <w:t>,</w:t>
      </w:r>
      <w:ins w:id="78" w:author="Author" w:date="2018-06-14T11:51:00Z">
        <w:r w:rsidRPr="00047992">
          <w:rPr>
            <w:lang w:val="en-US"/>
          </w:rPr>
          <w:t xml:space="preserve"> digital selective calling</w:t>
        </w:r>
      </w:ins>
      <w:r w:rsidRPr="00047992">
        <w:rPr>
          <w:lang w:val="en-US"/>
        </w:rPr>
        <w:t xml:space="preserve"> </w:t>
      </w:r>
      <w:ins w:id="79" w:author="Author" w:date="2018-06-14T11:51:00Z">
        <w:r w:rsidRPr="00047992">
          <w:rPr>
            <w:lang w:val="en-US"/>
          </w:rPr>
          <w:t>(</w:t>
        </w:r>
      </w:ins>
      <w:r w:rsidRPr="00047992">
        <w:rPr>
          <w:lang w:val="en-US"/>
        </w:rPr>
        <w:t>DSC</w:t>
      </w:r>
      <w:ins w:id="80" w:author="Author" w:date="2018-06-14T11:51:00Z">
        <w:r w:rsidRPr="00047992">
          <w:rPr>
            <w:lang w:val="en-US"/>
          </w:rPr>
          <w:t>)</w:t>
        </w:r>
      </w:ins>
      <w:r w:rsidRPr="00047992">
        <w:rPr>
          <w:lang w:val="en-US"/>
        </w:rPr>
        <w:t xml:space="preserve">, and/or carrying alerting devices of the GMDSS should be assigned maritime mobile service identities in accordance with the Annex </w:t>
      </w:r>
      <w:r w:rsidRPr="00047992">
        <w:rPr>
          <w:bCs/>
          <w:lang w:val="en-US"/>
        </w:rPr>
        <w:t>1</w:t>
      </w:r>
      <w:r w:rsidRPr="00047992">
        <w:rPr>
          <w:lang w:val="en-US"/>
        </w:rPr>
        <w:t xml:space="preserve"> to this Recommendation, as appropriate;</w:t>
      </w:r>
    </w:p>
    <w:p w14:paraId="6328E755" w14:textId="77777777" w:rsidR="00047992" w:rsidRPr="00047992" w:rsidRDefault="00047992" w:rsidP="00972C82">
      <w:pPr>
        <w:rPr>
          <w:lang w:val="en-US"/>
        </w:rPr>
      </w:pPr>
      <w:r w:rsidRPr="00972C82">
        <w:rPr>
          <w:lang w:val="en-US"/>
        </w:rPr>
        <w:t>2</w:t>
      </w:r>
      <w:r w:rsidRPr="00047992">
        <w:rPr>
          <w:lang w:val="en-US"/>
        </w:rPr>
        <w:tab/>
        <w:t>that maritime identities used for other maritime devices for special purposes should be assigned as specified in Annex 2;</w:t>
      </w:r>
    </w:p>
    <w:p w14:paraId="333F9D5E" w14:textId="77777777" w:rsidR="00047992" w:rsidRPr="00047992" w:rsidRDefault="00047992" w:rsidP="00972C82">
      <w:pPr>
        <w:rPr>
          <w:lang w:val="en-US"/>
        </w:rPr>
      </w:pPr>
      <w:r w:rsidRPr="00972C82">
        <w:rPr>
          <w:bCs/>
          <w:lang w:val="en-US"/>
        </w:rPr>
        <w:t>3</w:t>
      </w:r>
      <w:r w:rsidRPr="00047992">
        <w:rPr>
          <w:lang w:val="en-US"/>
        </w:rPr>
        <w:tab/>
        <w:t>that ship stations, including handheld VHF transceivers with DSC and GNSS,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Recommendation ITU-R M.1080);</w:t>
      </w:r>
    </w:p>
    <w:p w14:paraId="2A84F1CC" w14:textId="77777777" w:rsidR="00047992" w:rsidRPr="00047992" w:rsidRDefault="00047992" w:rsidP="00972C82">
      <w:pPr>
        <w:rPr>
          <w:lang w:val="en-US"/>
        </w:rPr>
      </w:pPr>
      <w:r w:rsidRPr="00972C82">
        <w:rPr>
          <w:bCs/>
          <w:lang w:val="en-US"/>
        </w:rPr>
        <w:t>4</w:t>
      </w:r>
      <w:r w:rsidRPr="00047992">
        <w:rPr>
          <w:lang w:val="en-US"/>
        </w:rPr>
        <w:tab/>
        <w:t>that ship stations, coast stations, and non-shipborne stations using AIS equipment in accordance with Recommendation ITU-R M.1371 should use their 9-digit numerical identities;</w:t>
      </w:r>
    </w:p>
    <w:p w14:paraId="493CDFFF" w14:textId="77777777" w:rsidR="00047992" w:rsidRPr="00047992" w:rsidRDefault="00047992" w:rsidP="00972C82">
      <w:pPr>
        <w:rPr>
          <w:lang w:val="en-US"/>
        </w:rPr>
      </w:pPr>
      <w:r w:rsidRPr="00972C82">
        <w:rPr>
          <w:bCs/>
          <w:lang w:val="en-US"/>
        </w:rPr>
        <w:lastRenderedPageBreak/>
        <w:t>5</w:t>
      </w:r>
      <w:r w:rsidRPr="00047992">
        <w:rPr>
          <w:lang w:val="en-US"/>
        </w:rPr>
        <w:tab/>
        <w:t>for the purpose of ensuring compatibility with the GMDSS, the numbers, names and addresses of ship earth stations participating in international telecommunication services should be made readily available to all authorized entities by the telecommunication service providers concerned;</w:t>
      </w:r>
    </w:p>
    <w:p w14:paraId="3F6A1F04" w14:textId="77777777" w:rsidR="00047992" w:rsidRPr="00047992" w:rsidRDefault="00047992" w:rsidP="00972C82">
      <w:pPr>
        <w:rPr>
          <w:lang w:val="en-US"/>
        </w:rPr>
      </w:pPr>
      <w:r w:rsidRPr="00972C82">
        <w:rPr>
          <w:bCs/>
          <w:lang w:val="en-US"/>
        </w:rPr>
        <w:t>6</w:t>
      </w:r>
      <w:r w:rsidRPr="00047992">
        <w:rPr>
          <w:b/>
          <w:lang w:val="en-US"/>
        </w:rPr>
        <w:tab/>
      </w:r>
      <w:r w:rsidRPr="00047992">
        <w:rPr>
          <w:lang w:val="en-US"/>
        </w:rPr>
        <w:t xml:space="preserve">that the guidance given in Annex </w:t>
      </w:r>
      <w:r w:rsidRPr="00047992">
        <w:rPr>
          <w:bCs/>
          <w:lang w:val="en-US"/>
        </w:rPr>
        <w:t xml:space="preserve">3 </w:t>
      </w:r>
      <w:r w:rsidRPr="00047992">
        <w:rPr>
          <w:lang w:val="en-US"/>
        </w:rPr>
        <w:t>to this Recommendation should be consulted for the assignment, management and conservation of identities in the maritime mobile service.</w:t>
      </w:r>
    </w:p>
    <w:p w14:paraId="30E09CD4"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33ED2C36" w14:textId="77777777" w:rsidR="00047992" w:rsidRPr="00047992" w:rsidRDefault="00047992" w:rsidP="00047992">
      <w:pPr>
        <w:keepNext/>
        <w:keepLines/>
        <w:tabs>
          <w:tab w:val="clear" w:pos="1134"/>
          <w:tab w:val="clear" w:pos="1871"/>
          <w:tab w:val="clear" w:pos="2268"/>
          <w:tab w:val="left" w:pos="794"/>
          <w:tab w:val="left" w:pos="1191"/>
          <w:tab w:val="left" w:pos="1588"/>
          <w:tab w:val="left" w:pos="1985"/>
        </w:tabs>
        <w:spacing w:before="480" w:after="80"/>
        <w:jc w:val="center"/>
        <w:rPr>
          <w:b/>
          <w:sz w:val="28"/>
          <w:lang w:val="en-US"/>
        </w:rPr>
      </w:pPr>
      <w:r w:rsidRPr="00047992">
        <w:rPr>
          <w:b/>
          <w:sz w:val="28"/>
          <w:lang w:val="en-US"/>
        </w:rPr>
        <w:t>Annex 1</w:t>
      </w:r>
      <w:r w:rsidRPr="00047992">
        <w:rPr>
          <w:b/>
          <w:sz w:val="28"/>
          <w:lang w:val="en-US"/>
        </w:rPr>
        <w:br/>
      </w:r>
      <w:r w:rsidRPr="00047992">
        <w:rPr>
          <w:b/>
          <w:sz w:val="28"/>
          <w:lang w:val="en-US"/>
        </w:rPr>
        <w:br/>
        <w:t>Maritime mobile service identities</w:t>
      </w:r>
    </w:p>
    <w:p w14:paraId="2CC5DA20"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sz w:val="28"/>
          <w:szCs w:val="28"/>
          <w:lang w:val="en-US"/>
        </w:rPr>
      </w:pPr>
      <w:r w:rsidRPr="00047992">
        <w:rPr>
          <w:rFonts w:eastAsiaTheme="minorEastAsia"/>
          <w:b/>
          <w:sz w:val="28"/>
          <w:szCs w:val="28"/>
          <w:lang w:val="en-US"/>
        </w:rPr>
        <w:t>Section 1</w:t>
      </w:r>
      <w:r w:rsidRPr="00047992">
        <w:rPr>
          <w:rFonts w:eastAsiaTheme="minorEastAsia"/>
          <w:b/>
          <w:sz w:val="28"/>
          <w:szCs w:val="28"/>
          <w:lang w:val="en-US"/>
        </w:rPr>
        <w:br/>
      </w:r>
      <w:r w:rsidRPr="00047992">
        <w:rPr>
          <w:rFonts w:eastAsiaTheme="minorEastAsia"/>
          <w:b/>
          <w:bCs/>
          <w:sz w:val="28"/>
          <w:szCs w:val="28"/>
          <w:lang w:val="en-US"/>
        </w:rPr>
        <w:br/>
      </w:r>
      <w:r w:rsidRPr="00047992">
        <w:rPr>
          <w:rFonts w:eastAsiaTheme="minorEastAsia"/>
          <w:b/>
          <w:sz w:val="28"/>
          <w:szCs w:val="28"/>
          <w:lang w:val="en-US"/>
        </w:rPr>
        <w:t xml:space="preserve">Assignment of identification to ship station </w:t>
      </w:r>
    </w:p>
    <w:p w14:paraId="3D4DD48B" w14:textId="77777777" w:rsidR="00047992" w:rsidRPr="00047992" w:rsidRDefault="00047992" w:rsidP="00972C82">
      <w:pPr>
        <w:spacing w:before="360"/>
        <w:rPr>
          <w:lang w:val="en-US"/>
        </w:rPr>
      </w:pPr>
      <w:r w:rsidRPr="00047992">
        <w:rPr>
          <w:b/>
          <w:bCs/>
          <w:lang w:val="en-US"/>
        </w:rPr>
        <w:t>1</w:t>
      </w:r>
      <w:r w:rsidRPr="00047992">
        <w:rPr>
          <w:lang w:val="en-US"/>
        </w:rPr>
        <w:tab/>
        <w:t>Ships participating in the maritime radio services mentioned in recommends 1 should be assigned a nine digit unique ship station identity in the format M</w:t>
      </w:r>
      <w:r w:rsidRPr="00047992">
        <w:rPr>
          <w:vertAlign w:val="subscript"/>
          <w:lang w:val="en-US"/>
        </w:rPr>
        <w:t>1</w:t>
      </w:r>
      <w:r w:rsidRPr="00047992">
        <w:rPr>
          <w:lang w:val="en-US"/>
        </w:rPr>
        <w:t>I</w:t>
      </w:r>
      <w:r w:rsidRPr="00047992">
        <w:rPr>
          <w:vertAlign w:val="subscript"/>
          <w:lang w:val="en-US"/>
        </w:rPr>
        <w:t>2</w:t>
      </w:r>
      <w:r w:rsidRPr="00047992">
        <w:rPr>
          <w:lang w:val="en-US"/>
        </w:rPr>
        <w:t>D</w:t>
      </w:r>
      <w:r w:rsidRPr="00047992">
        <w:rPr>
          <w:vertAlign w:val="subscript"/>
          <w:lang w:val="en-US"/>
        </w:rPr>
        <w:t>3</w:t>
      </w:r>
      <w:r w:rsidRPr="00047992">
        <w:rPr>
          <w:lang w:val="en-US"/>
        </w:rPr>
        <w:t>X</w:t>
      </w:r>
      <w:r w:rsidRPr="00047992">
        <w:rPr>
          <w:vertAlign w:val="subscript"/>
          <w:lang w:val="en-US"/>
        </w:rPr>
        <w:t>4</w:t>
      </w:r>
      <w:r w:rsidRPr="00047992">
        <w:rPr>
          <w:lang w:val="en-US"/>
        </w:rPr>
        <w:t>X</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in the first three digits represent the </w:t>
      </w:r>
      <w:del w:id="81" w:author="Author" w:date="2018-06-14T11:58:00Z">
        <w:r w:rsidRPr="00047992" w:rsidDel="00047992">
          <w:rPr>
            <w:lang w:val="en-US"/>
          </w:rPr>
          <w:delText>M</w:delText>
        </w:r>
      </w:del>
      <w:ins w:id="82" w:author="Author" w:date="2018-06-14T11:51:00Z">
        <w:r w:rsidRPr="00047992">
          <w:rPr>
            <w:lang w:val="en-US"/>
          </w:rPr>
          <w:t>m</w:t>
        </w:r>
      </w:ins>
      <w:r w:rsidRPr="00047992">
        <w:rPr>
          <w:lang w:val="en-US"/>
        </w:rPr>
        <w:t xml:space="preserve">aritime </w:t>
      </w:r>
      <w:del w:id="83" w:author="Author" w:date="2018-06-14T11:59:00Z">
        <w:r w:rsidRPr="00047992" w:rsidDel="00047992">
          <w:rPr>
            <w:lang w:val="en-US"/>
          </w:rPr>
          <w:delText>I</w:delText>
        </w:r>
      </w:del>
      <w:ins w:id="84" w:author="Author" w:date="2018-06-14T11:51:00Z">
        <w:r w:rsidRPr="00047992">
          <w:rPr>
            <w:lang w:val="en-US"/>
          </w:rPr>
          <w:t>i</w:t>
        </w:r>
      </w:ins>
      <w:r w:rsidRPr="00047992">
        <w:rPr>
          <w:lang w:val="en-US"/>
        </w:rPr>
        <w:t xml:space="preserve">dentification </w:t>
      </w:r>
      <w:del w:id="85" w:author="Author" w:date="2018-06-14T11:59:00Z">
        <w:r w:rsidRPr="00047992" w:rsidDel="00047992">
          <w:rPr>
            <w:lang w:val="en-US"/>
          </w:rPr>
          <w:delText>D</w:delText>
        </w:r>
      </w:del>
      <w:ins w:id="86" w:author="Author" w:date="2018-06-14T11:51:00Z">
        <w:r w:rsidRPr="00047992">
          <w:rPr>
            <w:lang w:val="en-US"/>
          </w:rPr>
          <w:t>d</w:t>
        </w:r>
      </w:ins>
      <w:r w:rsidRPr="00047992">
        <w:rPr>
          <w:lang w:val="en-US"/>
        </w:rPr>
        <w:t xml:space="preserve">igits (MID) and X is any figure from 0 to 9. The MID </w:t>
      </w:r>
      <w:r w:rsidRPr="00047992">
        <w:rPr>
          <w:rFonts w:eastAsia="Batang"/>
          <w:lang w:val="en-US"/>
        </w:rPr>
        <w:t>denotes the administration having jurisdiction over the ship station so identified</w:t>
      </w:r>
      <w:r w:rsidRPr="00047992">
        <w:rPr>
          <w:lang w:val="en-US"/>
        </w:rPr>
        <w:t>.</w:t>
      </w:r>
    </w:p>
    <w:p w14:paraId="6DDFA6F2" w14:textId="77777777" w:rsidR="00047992" w:rsidRPr="00047992" w:rsidRDefault="00047992" w:rsidP="00972C82">
      <w:pPr>
        <w:rPr>
          <w:lang w:val="en-US"/>
        </w:rPr>
      </w:pPr>
      <w:r w:rsidRPr="00047992">
        <w:rPr>
          <w:b/>
          <w:lang w:val="en-US"/>
        </w:rPr>
        <w:t>2</w:t>
      </w:r>
      <w:r w:rsidRPr="00047992">
        <w:rPr>
          <w:lang w:val="en-US"/>
        </w:rPr>
        <w:tab/>
        <w:t>Restrictions may apply with respect to the maximum number of digits, which can be transmitted on some national telex and/or telephone networks for the purpose of ship station identification.</w:t>
      </w:r>
    </w:p>
    <w:p w14:paraId="38147293" w14:textId="77777777" w:rsidR="00047992" w:rsidRPr="00047992" w:rsidRDefault="00047992" w:rsidP="00972C82">
      <w:pPr>
        <w:rPr>
          <w:highlight w:val="yellow"/>
          <w:lang w:val="en-US"/>
          <w:rPrChange w:id="87" w:author="Author" w:date="2018-06-14T11:52:00Z">
            <w:rPr>
              <w:lang w:val="en-US"/>
            </w:rPr>
          </w:rPrChange>
        </w:rPr>
      </w:pPr>
      <w:r w:rsidRPr="00047992">
        <w:rPr>
          <w:b/>
          <w:lang w:val="en-US"/>
        </w:rPr>
        <w:t>3</w:t>
      </w:r>
      <w:r w:rsidRPr="00047992">
        <w:rPr>
          <w:lang w:val="en-US"/>
        </w:rPr>
        <w:tab/>
        <w:t xml:space="preserve">The maximum number of digits that could be transmitted over the national networks of many countries for the purpose of determining ship station identity was six. The digits carried on the network to represent the ship station identity are referred to as the «ship station number» in this text and in the relevant ITU-R Recommendations. </w:t>
      </w:r>
      <w:ins w:id="88" w:author="Author" w:date="2018-06-14T11:52:00Z">
        <w:r w:rsidRPr="00047992">
          <w:rPr>
            <w:lang w:val="en-US"/>
          </w:rPr>
          <w:t>[</w:t>
        </w:r>
      </w:ins>
      <w:r w:rsidRPr="00047992">
        <w:rPr>
          <w:highlight w:val="yellow"/>
          <w:lang w:val="en-US"/>
          <w:rPrChange w:id="89" w:author="Author" w:date="2018-06-14T11:52:00Z">
            <w:rPr>
              <w:lang w:val="en-US"/>
            </w:rPr>
          </w:rPrChange>
        </w:rPr>
        <w:t>The use of the techniques described below should have made it possible for the coast stations of such countries to engage in the automatic connection of calls to ship stations.</w:t>
      </w:r>
    </w:p>
    <w:p w14:paraId="037C312C" w14:textId="77777777" w:rsidR="00047992" w:rsidRPr="00047992" w:rsidRDefault="00047992" w:rsidP="00972C82">
      <w:pPr>
        <w:tabs>
          <w:tab w:val="clear" w:pos="1134"/>
          <w:tab w:val="clear" w:pos="1871"/>
          <w:tab w:val="clear" w:pos="2268"/>
          <w:tab w:val="left" w:pos="794"/>
          <w:tab w:val="left" w:pos="1191"/>
          <w:tab w:val="left" w:pos="1588"/>
          <w:tab w:val="left" w:pos="1843"/>
          <w:tab w:val="left" w:pos="1985"/>
        </w:tabs>
        <w:rPr>
          <w:highlight w:val="yellow"/>
          <w:lang w:val="en-US"/>
          <w:rPrChange w:id="90" w:author="Author" w:date="2018-06-14T11:52:00Z">
            <w:rPr>
              <w:lang w:val="en-US"/>
            </w:rPr>
          </w:rPrChange>
        </w:rPr>
      </w:pPr>
      <w:r w:rsidRPr="00047992">
        <w:rPr>
          <w:highlight w:val="yellow"/>
          <w:lang w:val="en-US"/>
          <w:rPrChange w:id="91" w:author="Author" w:date="2018-06-14T11:52:00Z">
            <w:rPr>
              <w:lang w:val="en-US"/>
            </w:rPr>
          </w:rPrChange>
        </w:rPr>
        <w:t>To obtain the required nine digit ship station identity a series of trailing zeroes would have to be added automatically to the ship station number by the coast station in order to complete a shore-originated telephone call, for example, carried over the public switched telephone network:</w:t>
      </w:r>
    </w:p>
    <w:p w14:paraId="4E770833"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spacing w:before="0"/>
        <w:jc w:val="both"/>
        <w:rPr>
          <w:highlight w:val="yellow"/>
          <w:lang w:val="en-US"/>
          <w:rPrChange w:id="92" w:author="Author" w:date="2018-06-14T11:52:00Z">
            <w:rPr>
              <w:lang w:val="en-US"/>
            </w:rPr>
          </w:rPrChange>
        </w:rPr>
      </w:pPr>
    </w:p>
    <w:tbl>
      <w:tblPr>
        <w:tblW w:w="0" w:type="auto"/>
        <w:jc w:val="center"/>
        <w:tblLook w:val="01E0" w:firstRow="1" w:lastRow="1" w:firstColumn="1" w:lastColumn="1" w:noHBand="0" w:noVBand="0"/>
      </w:tblPr>
      <w:tblGrid>
        <w:gridCol w:w="1134"/>
        <w:gridCol w:w="3686"/>
        <w:gridCol w:w="3686"/>
        <w:gridCol w:w="1134"/>
      </w:tblGrid>
      <w:tr w:rsidR="00047992" w:rsidRPr="00047992" w14:paraId="2F1C6B6C" w14:textId="77777777" w:rsidTr="00047992">
        <w:trPr>
          <w:jc w:val="center"/>
        </w:trPr>
        <w:tc>
          <w:tcPr>
            <w:tcW w:w="1134" w:type="dxa"/>
            <w:shd w:val="clear" w:color="auto" w:fill="auto"/>
          </w:tcPr>
          <w:p w14:paraId="4782749A"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highlight w:val="yellow"/>
                <w:lang w:val="en-US"/>
                <w:rPrChange w:id="93" w:author="Author" w:date="2018-06-14T11:52:00Z">
                  <w:rPr>
                    <w:lang w:val="en-US"/>
                  </w:rPr>
                </w:rPrChange>
              </w:rPr>
            </w:pPr>
          </w:p>
        </w:tc>
        <w:tc>
          <w:tcPr>
            <w:tcW w:w="3686" w:type="dxa"/>
            <w:shd w:val="clear" w:color="auto" w:fill="auto"/>
          </w:tcPr>
          <w:p w14:paraId="72C01D3F"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center"/>
              <w:rPr>
                <w:highlight w:val="yellow"/>
                <w:lang w:val="en-US"/>
                <w:rPrChange w:id="94" w:author="Author" w:date="2018-06-14T11:52:00Z">
                  <w:rPr>
                    <w:lang w:val="en-US"/>
                  </w:rPr>
                </w:rPrChange>
              </w:rPr>
            </w:pPr>
            <w:r w:rsidRPr="00047992">
              <w:rPr>
                <w:i/>
                <w:highlight w:val="yellow"/>
                <w:lang w:val="en-US"/>
                <w:rPrChange w:id="95" w:author="Author" w:date="2018-06-14T11:52:00Z">
                  <w:rPr>
                    <w:i/>
                    <w:lang w:val="en-US"/>
                  </w:rPr>
                </w:rPrChange>
              </w:rPr>
              <w:t>Ship station number</w:t>
            </w:r>
          </w:p>
        </w:tc>
        <w:tc>
          <w:tcPr>
            <w:tcW w:w="3686" w:type="dxa"/>
            <w:shd w:val="clear" w:color="auto" w:fill="auto"/>
          </w:tcPr>
          <w:p w14:paraId="4F2EE9E7"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center"/>
              <w:rPr>
                <w:highlight w:val="yellow"/>
                <w:lang w:val="en-US"/>
                <w:rPrChange w:id="96" w:author="Author" w:date="2018-06-14T11:52:00Z">
                  <w:rPr>
                    <w:lang w:val="en-US"/>
                  </w:rPr>
                </w:rPrChange>
              </w:rPr>
            </w:pPr>
            <w:r w:rsidRPr="00047992">
              <w:rPr>
                <w:i/>
                <w:highlight w:val="yellow"/>
                <w:lang w:val="en-US"/>
                <w:rPrChange w:id="97" w:author="Author" w:date="2018-06-14T11:52:00Z">
                  <w:rPr>
                    <w:i/>
                    <w:lang w:val="en-US"/>
                  </w:rPr>
                </w:rPrChange>
              </w:rPr>
              <w:t>Ship station identity</w:t>
            </w:r>
          </w:p>
        </w:tc>
        <w:tc>
          <w:tcPr>
            <w:tcW w:w="1134" w:type="dxa"/>
            <w:shd w:val="clear" w:color="auto" w:fill="auto"/>
          </w:tcPr>
          <w:p w14:paraId="55D03209"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highlight w:val="yellow"/>
                <w:lang w:val="en-US"/>
                <w:rPrChange w:id="98" w:author="Author" w:date="2018-06-14T11:52:00Z">
                  <w:rPr>
                    <w:lang w:val="en-US"/>
                  </w:rPr>
                </w:rPrChange>
              </w:rPr>
            </w:pPr>
          </w:p>
        </w:tc>
      </w:tr>
      <w:tr w:rsidR="00047992" w:rsidRPr="00047992" w14:paraId="3852A335" w14:textId="77777777" w:rsidTr="00047992">
        <w:trPr>
          <w:jc w:val="center"/>
        </w:trPr>
        <w:tc>
          <w:tcPr>
            <w:tcW w:w="1134" w:type="dxa"/>
            <w:shd w:val="clear" w:color="auto" w:fill="auto"/>
          </w:tcPr>
          <w:p w14:paraId="7051D424"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highlight w:val="yellow"/>
                <w:lang w:val="en-US"/>
                <w:rPrChange w:id="99" w:author="Author" w:date="2018-06-14T11:52:00Z">
                  <w:rPr>
                    <w:lang w:val="en-US"/>
                  </w:rPr>
                </w:rPrChange>
              </w:rPr>
            </w:pPr>
          </w:p>
        </w:tc>
        <w:tc>
          <w:tcPr>
            <w:tcW w:w="3686" w:type="dxa"/>
            <w:shd w:val="clear" w:color="auto" w:fill="auto"/>
          </w:tcPr>
          <w:p w14:paraId="0E4454FA"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center"/>
              <w:rPr>
                <w:highlight w:val="yellow"/>
                <w:lang w:val="fr-FR"/>
                <w:rPrChange w:id="100" w:author="Author" w:date="2018-06-14T11:52:00Z">
                  <w:rPr/>
                </w:rPrChange>
              </w:rPr>
            </w:pPr>
            <w:r w:rsidRPr="00047992">
              <w:rPr>
                <w:highlight w:val="yellow"/>
                <w:lang w:val="fr-FR"/>
                <w:rPrChange w:id="101" w:author="Author" w:date="2018-06-14T11:52:00Z">
                  <w:rPr/>
                </w:rPrChange>
              </w:rPr>
              <w:t>M</w:t>
            </w:r>
            <w:r w:rsidRPr="00047992">
              <w:rPr>
                <w:highlight w:val="yellow"/>
                <w:vertAlign w:val="subscript"/>
                <w:lang w:val="fr-FR"/>
                <w:rPrChange w:id="102" w:author="Author" w:date="2018-06-14T11:52:00Z">
                  <w:rPr>
                    <w:vertAlign w:val="subscript"/>
                  </w:rPr>
                </w:rPrChange>
              </w:rPr>
              <w:t>1</w:t>
            </w:r>
            <w:r w:rsidRPr="00047992">
              <w:rPr>
                <w:highlight w:val="yellow"/>
                <w:lang w:val="fr-FR"/>
                <w:rPrChange w:id="103" w:author="Author" w:date="2018-06-14T11:52:00Z">
                  <w:rPr/>
                </w:rPrChange>
              </w:rPr>
              <w:t>I</w:t>
            </w:r>
            <w:r w:rsidRPr="00047992">
              <w:rPr>
                <w:highlight w:val="yellow"/>
                <w:vertAlign w:val="subscript"/>
                <w:lang w:val="fr-FR"/>
                <w:rPrChange w:id="104" w:author="Author" w:date="2018-06-14T11:52:00Z">
                  <w:rPr>
                    <w:vertAlign w:val="subscript"/>
                  </w:rPr>
                </w:rPrChange>
              </w:rPr>
              <w:t>2</w:t>
            </w:r>
            <w:r w:rsidRPr="00047992">
              <w:rPr>
                <w:highlight w:val="yellow"/>
                <w:lang w:val="fr-FR"/>
                <w:rPrChange w:id="105" w:author="Author" w:date="2018-06-14T11:52:00Z">
                  <w:rPr/>
                </w:rPrChange>
              </w:rPr>
              <w:t>D</w:t>
            </w:r>
            <w:r w:rsidRPr="00047992">
              <w:rPr>
                <w:highlight w:val="yellow"/>
                <w:vertAlign w:val="subscript"/>
                <w:lang w:val="fr-FR"/>
                <w:rPrChange w:id="106" w:author="Author" w:date="2018-06-14T11:52:00Z">
                  <w:rPr>
                    <w:vertAlign w:val="subscript"/>
                  </w:rPr>
                </w:rPrChange>
              </w:rPr>
              <w:t>3</w:t>
            </w:r>
            <w:r w:rsidRPr="00047992">
              <w:rPr>
                <w:highlight w:val="yellow"/>
                <w:lang w:val="fr-FR"/>
                <w:rPrChange w:id="107" w:author="Author" w:date="2018-06-14T11:52:00Z">
                  <w:rPr/>
                </w:rPrChange>
              </w:rPr>
              <w:t>X</w:t>
            </w:r>
            <w:r w:rsidRPr="00047992">
              <w:rPr>
                <w:highlight w:val="yellow"/>
                <w:vertAlign w:val="subscript"/>
                <w:lang w:val="fr-FR"/>
                <w:rPrChange w:id="108" w:author="Author" w:date="2018-06-14T11:52:00Z">
                  <w:rPr>
                    <w:vertAlign w:val="subscript"/>
                  </w:rPr>
                </w:rPrChange>
              </w:rPr>
              <w:t>4</w:t>
            </w:r>
            <w:r w:rsidRPr="00047992">
              <w:rPr>
                <w:highlight w:val="yellow"/>
                <w:lang w:val="fr-FR"/>
                <w:rPrChange w:id="109" w:author="Author" w:date="2018-06-14T11:52:00Z">
                  <w:rPr/>
                </w:rPrChange>
              </w:rPr>
              <w:t>X</w:t>
            </w:r>
            <w:r w:rsidRPr="00047992">
              <w:rPr>
                <w:highlight w:val="yellow"/>
                <w:vertAlign w:val="subscript"/>
                <w:lang w:val="fr-FR"/>
                <w:rPrChange w:id="110" w:author="Author" w:date="2018-06-14T11:52:00Z">
                  <w:rPr>
                    <w:vertAlign w:val="subscript"/>
                  </w:rPr>
                </w:rPrChange>
              </w:rPr>
              <w:t>5</w:t>
            </w:r>
            <w:r w:rsidRPr="00047992">
              <w:rPr>
                <w:highlight w:val="yellow"/>
                <w:lang w:val="fr-FR"/>
                <w:rPrChange w:id="111" w:author="Author" w:date="2018-06-14T11:52:00Z">
                  <w:rPr/>
                </w:rPrChange>
              </w:rPr>
              <w:t>X</w:t>
            </w:r>
            <w:r w:rsidRPr="00047992">
              <w:rPr>
                <w:highlight w:val="yellow"/>
                <w:vertAlign w:val="subscript"/>
                <w:lang w:val="fr-FR"/>
                <w:rPrChange w:id="112" w:author="Author" w:date="2018-06-14T11:52:00Z">
                  <w:rPr>
                    <w:vertAlign w:val="subscript"/>
                  </w:rPr>
                </w:rPrChange>
              </w:rPr>
              <w:t>6</w:t>
            </w:r>
          </w:p>
        </w:tc>
        <w:tc>
          <w:tcPr>
            <w:tcW w:w="3686" w:type="dxa"/>
            <w:shd w:val="clear" w:color="auto" w:fill="auto"/>
          </w:tcPr>
          <w:p w14:paraId="6E7CC3DF"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center"/>
              <w:rPr>
                <w:highlight w:val="yellow"/>
                <w:lang w:val="fr-FR"/>
                <w:rPrChange w:id="113" w:author="Author" w:date="2018-06-14T11:52:00Z">
                  <w:rPr/>
                </w:rPrChange>
              </w:rPr>
            </w:pPr>
            <w:r w:rsidRPr="00047992">
              <w:rPr>
                <w:highlight w:val="yellow"/>
                <w:lang w:val="fr-FR"/>
                <w:rPrChange w:id="114" w:author="Author" w:date="2018-06-14T11:52:00Z">
                  <w:rPr/>
                </w:rPrChange>
              </w:rPr>
              <w:t>M</w:t>
            </w:r>
            <w:r w:rsidRPr="00047992">
              <w:rPr>
                <w:highlight w:val="yellow"/>
                <w:vertAlign w:val="subscript"/>
                <w:lang w:val="fr-FR"/>
                <w:rPrChange w:id="115" w:author="Author" w:date="2018-06-14T11:52:00Z">
                  <w:rPr>
                    <w:vertAlign w:val="subscript"/>
                  </w:rPr>
                </w:rPrChange>
              </w:rPr>
              <w:t>1</w:t>
            </w:r>
            <w:r w:rsidRPr="00047992">
              <w:rPr>
                <w:highlight w:val="yellow"/>
                <w:lang w:val="fr-FR"/>
                <w:rPrChange w:id="116" w:author="Author" w:date="2018-06-14T11:52:00Z">
                  <w:rPr/>
                </w:rPrChange>
              </w:rPr>
              <w:t>I</w:t>
            </w:r>
            <w:r w:rsidRPr="00047992">
              <w:rPr>
                <w:highlight w:val="yellow"/>
                <w:vertAlign w:val="subscript"/>
                <w:lang w:val="fr-FR"/>
                <w:rPrChange w:id="117" w:author="Author" w:date="2018-06-14T11:52:00Z">
                  <w:rPr>
                    <w:vertAlign w:val="subscript"/>
                  </w:rPr>
                </w:rPrChange>
              </w:rPr>
              <w:t>2</w:t>
            </w:r>
            <w:r w:rsidRPr="00047992">
              <w:rPr>
                <w:highlight w:val="yellow"/>
                <w:lang w:val="fr-FR"/>
                <w:rPrChange w:id="118" w:author="Author" w:date="2018-06-14T11:52:00Z">
                  <w:rPr/>
                </w:rPrChange>
              </w:rPr>
              <w:t>D</w:t>
            </w:r>
            <w:r w:rsidRPr="00047992">
              <w:rPr>
                <w:highlight w:val="yellow"/>
                <w:vertAlign w:val="subscript"/>
                <w:lang w:val="fr-FR"/>
                <w:rPrChange w:id="119" w:author="Author" w:date="2018-06-14T11:52:00Z">
                  <w:rPr>
                    <w:vertAlign w:val="subscript"/>
                  </w:rPr>
                </w:rPrChange>
              </w:rPr>
              <w:t>3</w:t>
            </w:r>
            <w:r w:rsidRPr="00047992">
              <w:rPr>
                <w:highlight w:val="yellow"/>
                <w:lang w:val="fr-FR"/>
                <w:rPrChange w:id="120" w:author="Author" w:date="2018-06-14T11:52:00Z">
                  <w:rPr/>
                </w:rPrChange>
              </w:rPr>
              <w:t>X</w:t>
            </w:r>
            <w:r w:rsidRPr="00047992">
              <w:rPr>
                <w:highlight w:val="yellow"/>
                <w:vertAlign w:val="subscript"/>
                <w:lang w:val="fr-FR"/>
                <w:rPrChange w:id="121" w:author="Author" w:date="2018-06-14T11:52:00Z">
                  <w:rPr>
                    <w:vertAlign w:val="subscript"/>
                  </w:rPr>
                </w:rPrChange>
              </w:rPr>
              <w:t>4</w:t>
            </w:r>
            <w:r w:rsidRPr="00047992">
              <w:rPr>
                <w:highlight w:val="yellow"/>
                <w:lang w:val="fr-FR"/>
                <w:rPrChange w:id="122" w:author="Author" w:date="2018-06-14T11:52:00Z">
                  <w:rPr/>
                </w:rPrChange>
              </w:rPr>
              <w:t>X</w:t>
            </w:r>
            <w:r w:rsidRPr="00047992">
              <w:rPr>
                <w:highlight w:val="yellow"/>
                <w:vertAlign w:val="subscript"/>
                <w:lang w:val="fr-FR"/>
                <w:rPrChange w:id="123" w:author="Author" w:date="2018-06-14T11:52:00Z">
                  <w:rPr>
                    <w:vertAlign w:val="subscript"/>
                  </w:rPr>
                </w:rPrChange>
              </w:rPr>
              <w:t>5</w:t>
            </w:r>
            <w:r w:rsidRPr="00047992">
              <w:rPr>
                <w:highlight w:val="yellow"/>
                <w:lang w:val="fr-FR"/>
                <w:rPrChange w:id="124" w:author="Author" w:date="2018-06-14T11:52:00Z">
                  <w:rPr/>
                </w:rPrChange>
              </w:rPr>
              <w:t>X</w:t>
            </w:r>
            <w:r w:rsidRPr="00047992">
              <w:rPr>
                <w:highlight w:val="yellow"/>
                <w:vertAlign w:val="subscript"/>
                <w:lang w:val="fr-FR"/>
                <w:rPrChange w:id="125" w:author="Author" w:date="2018-06-14T11:52:00Z">
                  <w:rPr>
                    <w:vertAlign w:val="subscript"/>
                  </w:rPr>
                </w:rPrChange>
              </w:rPr>
              <w:t>6</w:t>
            </w:r>
            <w:r w:rsidRPr="00047992">
              <w:rPr>
                <w:highlight w:val="yellow"/>
                <w:lang w:val="fr-FR"/>
                <w:rPrChange w:id="126" w:author="Author" w:date="2018-06-14T11:52:00Z">
                  <w:rPr/>
                </w:rPrChange>
              </w:rPr>
              <w:t>0</w:t>
            </w:r>
            <w:r w:rsidRPr="00047992">
              <w:rPr>
                <w:highlight w:val="yellow"/>
                <w:vertAlign w:val="subscript"/>
                <w:lang w:val="fr-FR"/>
                <w:rPrChange w:id="127" w:author="Author" w:date="2018-06-14T11:52:00Z">
                  <w:rPr>
                    <w:vertAlign w:val="subscript"/>
                  </w:rPr>
                </w:rPrChange>
              </w:rPr>
              <w:t>7</w:t>
            </w:r>
            <w:r w:rsidRPr="00047992">
              <w:rPr>
                <w:highlight w:val="yellow"/>
                <w:lang w:val="fr-FR"/>
                <w:rPrChange w:id="128" w:author="Author" w:date="2018-06-14T11:52:00Z">
                  <w:rPr/>
                </w:rPrChange>
              </w:rPr>
              <w:t>0</w:t>
            </w:r>
            <w:r w:rsidRPr="00047992">
              <w:rPr>
                <w:highlight w:val="yellow"/>
                <w:vertAlign w:val="subscript"/>
                <w:lang w:val="fr-FR"/>
                <w:rPrChange w:id="129" w:author="Author" w:date="2018-06-14T11:52:00Z">
                  <w:rPr>
                    <w:vertAlign w:val="subscript"/>
                  </w:rPr>
                </w:rPrChange>
              </w:rPr>
              <w:t>8</w:t>
            </w:r>
            <w:r w:rsidRPr="00047992">
              <w:rPr>
                <w:highlight w:val="yellow"/>
                <w:lang w:val="fr-FR"/>
                <w:rPrChange w:id="130" w:author="Author" w:date="2018-06-14T11:52:00Z">
                  <w:rPr/>
                </w:rPrChange>
              </w:rPr>
              <w:t>0</w:t>
            </w:r>
            <w:r w:rsidRPr="00047992">
              <w:rPr>
                <w:highlight w:val="yellow"/>
                <w:vertAlign w:val="subscript"/>
                <w:lang w:val="fr-FR"/>
                <w:rPrChange w:id="131" w:author="Author" w:date="2018-06-14T11:52:00Z">
                  <w:rPr>
                    <w:vertAlign w:val="subscript"/>
                  </w:rPr>
                </w:rPrChange>
              </w:rPr>
              <w:t>9</w:t>
            </w:r>
          </w:p>
        </w:tc>
        <w:tc>
          <w:tcPr>
            <w:tcW w:w="1134" w:type="dxa"/>
            <w:shd w:val="clear" w:color="auto" w:fill="auto"/>
          </w:tcPr>
          <w:p w14:paraId="43734609"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highlight w:val="yellow"/>
                <w:lang w:val="en-US"/>
                <w:rPrChange w:id="132" w:author="Author" w:date="2018-06-14T11:52:00Z">
                  <w:rPr>
                    <w:lang w:val="en-US"/>
                  </w:rPr>
                </w:rPrChange>
              </w:rPr>
            </w:pPr>
          </w:p>
        </w:tc>
      </w:tr>
    </w:tbl>
    <w:p w14:paraId="554BFD39" w14:textId="77777777" w:rsidR="00047992" w:rsidRPr="00047992" w:rsidRDefault="00047992" w:rsidP="00972C82">
      <w:pPr>
        <w:tabs>
          <w:tab w:val="clear" w:pos="1871"/>
          <w:tab w:val="clear" w:pos="2268"/>
          <w:tab w:val="left" w:pos="1191"/>
          <w:tab w:val="left" w:pos="1588"/>
          <w:tab w:val="left" w:pos="1843"/>
          <w:tab w:val="left" w:pos="1985"/>
        </w:tabs>
        <w:snapToGrid w:val="0"/>
        <w:rPr>
          <w:highlight w:val="yellow"/>
          <w:lang w:val="en-US"/>
          <w:rPrChange w:id="133" w:author="Author" w:date="2018-06-14T11:52:00Z">
            <w:rPr>
              <w:lang w:val="en-US"/>
            </w:rPr>
          </w:rPrChange>
        </w:rPr>
      </w:pPr>
      <w:r w:rsidRPr="00047992">
        <w:rPr>
          <w:b/>
          <w:highlight w:val="yellow"/>
          <w:lang w:val="en-US"/>
          <w:rPrChange w:id="134" w:author="Author" w:date="2018-06-14T11:52:00Z">
            <w:rPr>
              <w:b/>
              <w:lang w:val="en-US"/>
            </w:rPr>
          </w:rPrChange>
        </w:rPr>
        <w:t>4</w:t>
      </w:r>
      <w:r w:rsidRPr="00047992">
        <w:rPr>
          <w:highlight w:val="yellow"/>
          <w:lang w:val="en-US"/>
          <w:rPrChange w:id="135" w:author="Author" w:date="2018-06-14T11:52:00Z">
            <w:rPr>
              <w:lang w:val="en-US"/>
            </w:rPr>
          </w:rPrChange>
        </w:rPr>
        <w:tab/>
        <w:t>In accordance with the above, and the relevant ITU-T Recommendations, a numbering plan was instituted for Inmarsat Standard B, C and M systems, which also required that MMSIs with three trailing zeroes be assigned to ships fitting Standard B, C and M ship earth stations, due to limitations in telephone switching networks. Although such precautions are generally no longer required, administrations may continue to assign MMSIs in this manner.</w:t>
      </w:r>
    </w:p>
    <w:p w14:paraId="5F3E4CCC" w14:textId="77777777" w:rsidR="00047992" w:rsidRPr="00047992" w:rsidRDefault="00047992" w:rsidP="00972C82">
      <w:pPr>
        <w:tabs>
          <w:tab w:val="clear" w:pos="1871"/>
          <w:tab w:val="clear" w:pos="2268"/>
          <w:tab w:val="left" w:pos="1191"/>
          <w:tab w:val="left" w:pos="1588"/>
          <w:tab w:val="left" w:pos="1843"/>
          <w:tab w:val="left" w:pos="1985"/>
        </w:tabs>
        <w:rPr>
          <w:highlight w:val="yellow"/>
          <w:lang w:val="en-US"/>
          <w:rPrChange w:id="136" w:author="Author" w:date="2018-06-14T11:52:00Z">
            <w:rPr>
              <w:lang w:val="en-US"/>
            </w:rPr>
          </w:rPrChange>
        </w:rPr>
      </w:pPr>
      <w:r w:rsidRPr="00047992">
        <w:rPr>
          <w:b/>
          <w:highlight w:val="yellow"/>
          <w:lang w:val="en-US"/>
          <w:rPrChange w:id="137" w:author="Author" w:date="2018-06-14T11:52:00Z">
            <w:rPr>
              <w:b/>
              <w:lang w:val="en-US"/>
            </w:rPr>
          </w:rPrChange>
        </w:rPr>
        <w:t>5</w:t>
      </w:r>
      <w:r w:rsidRPr="00047992">
        <w:rPr>
          <w:highlight w:val="yellow"/>
          <w:lang w:val="en-US"/>
          <w:rPrChange w:id="138" w:author="Author" w:date="2018-06-14T11:52:00Z">
            <w:rPr>
              <w:lang w:val="en-US"/>
            </w:rPr>
          </w:rPrChange>
        </w:rPr>
        <w:tab/>
        <w:t xml:space="preserve">The above restrictions do not necessarily apply to Inmarsat Standard C systems, as they are not </w:t>
      </w:r>
      <w:proofErr w:type="spellStart"/>
      <w:r w:rsidRPr="00047992">
        <w:rPr>
          <w:highlight w:val="yellow"/>
          <w:lang w:val="en-US"/>
          <w:rPrChange w:id="139" w:author="Author" w:date="2018-06-14T11:52:00Z">
            <w:rPr>
              <w:lang w:val="en-US"/>
            </w:rPr>
          </w:rPrChange>
        </w:rPr>
        <w:t>diallable</w:t>
      </w:r>
      <w:proofErr w:type="spellEnd"/>
      <w:r w:rsidRPr="00047992">
        <w:rPr>
          <w:highlight w:val="yellow"/>
          <w:lang w:val="en-US"/>
          <w:rPrChange w:id="140" w:author="Author" w:date="2018-06-14T11:52:00Z">
            <w:rPr>
              <w:lang w:val="en-US"/>
            </w:rPr>
          </w:rPrChange>
        </w:rPr>
        <w:t xml:space="preserve"> terminals from the public switched telephone network but are only data terminals.</w:t>
      </w:r>
    </w:p>
    <w:p w14:paraId="741506D2" w14:textId="77777777" w:rsidR="00047992" w:rsidRPr="00047992" w:rsidRDefault="00047992" w:rsidP="00972C82">
      <w:pPr>
        <w:tabs>
          <w:tab w:val="clear" w:pos="1871"/>
          <w:tab w:val="clear" w:pos="2268"/>
          <w:tab w:val="left" w:pos="1191"/>
          <w:tab w:val="left" w:pos="1588"/>
          <w:tab w:val="left" w:pos="1843"/>
          <w:tab w:val="left" w:pos="1985"/>
        </w:tabs>
        <w:rPr>
          <w:ins w:id="141" w:author="Author" w:date="2018-06-14T11:52:00Z"/>
          <w:lang w:val="en-US"/>
        </w:rPr>
      </w:pPr>
      <w:ins w:id="142" w:author="Author" w:date="2018-06-14T11:52:00Z">
        <w:r w:rsidRPr="00047992">
          <w:rPr>
            <w:b/>
            <w:highlight w:val="yellow"/>
            <w:lang w:val="en-US"/>
            <w:rPrChange w:id="143" w:author="Author" w:date="2018-06-14T11:52:00Z">
              <w:rPr>
                <w:b/>
                <w:lang w:val="en-US"/>
              </w:rPr>
            </w:rPrChange>
          </w:rPr>
          <w:lastRenderedPageBreak/>
          <w:t>6</w:t>
        </w:r>
      </w:ins>
      <w:r w:rsidRPr="00047992">
        <w:rPr>
          <w:highlight w:val="yellow"/>
          <w:lang w:val="en-US"/>
          <w:rPrChange w:id="144" w:author="Author" w:date="2018-06-14T11:52:00Z">
            <w:rPr>
              <w:lang w:val="en-US"/>
            </w:rPr>
          </w:rPrChange>
        </w:rPr>
        <w:tab/>
        <w:t>With respect to Inmarsat Standard B and M systems and as long as the above restrictions apply, ships reasonably expected to be affected by the above limitations should only be assigned ship station identities with X</w:t>
      </w:r>
      <w:r w:rsidRPr="00047992">
        <w:rPr>
          <w:highlight w:val="yellow"/>
          <w:vertAlign w:val="subscript"/>
          <w:lang w:val="en-US"/>
          <w:rPrChange w:id="145" w:author="Author" w:date="2018-06-14T11:52:00Z">
            <w:rPr>
              <w:vertAlign w:val="subscript"/>
              <w:lang w:val="en-US"/>
            </w:rPr>
          </w:rPrChange>
        </w:rPr>
        <w:t>7</w:t>
      </w:r>
      <w:r w:rsidRPr="00047992">
        <w:rPr>
          <w:highlight w:val="yellow"/>
          <w:lang w:val="en-US"/>
          <w:rPrChange w:id="146" w:author="Author" w:date="2018-06-14T11:52:00Z">
            <w:rPr>
              <w:lang w:val="en-US"/>
            </w:rPr>
          </w:rPrChange>
        </w:rPr>
        <w:t>X</w:t>
      </w:r>
      <w:r w:rsidRPr="00047992">
        <w:rPr>
          <w:highlight w:val="yellow"/>
          <w:vertAlign w:val="subscript"/>
          <w:lang w:val="en-US"/>
          <w:rPrChange w:id="147" w:author="Author" w:date="2018-06-14T11:52:00Z">
            <w:rPr>
              <w:vertAlign w:val="subscript"/>
              <w:lang w:val="en-US"/>
            </w:rPr>
          </w:rPrChange>
        </w:rPr>
        <w:t>8</w:t>
      </w:r>
      <w:r w:rsidRPr="00047992">
        <w:rPr>
          <w:highlight w:val="yellow"/>
          <w:lang w:val="en-US"/>
          <w:rPrChange w:id="148" w:author="Author" w:date="2018-06-14T11:52:00Z">
            <w:rPr>
              <w:lang w:val="en-US"/>
            </w:rPr>
          </w:rPrChange>
        </w:rPr>
        <w:t>X</w:t>
      </w:r>
      <w:r w:rsidRPr="00047992">
        <w:rPr>
          <w:highlight w:val="yellow"/>
          <w:vertAlign w:val="subscript"/>
          <w:lang w:val="en-US"/>
          <w:rPrChange w:id="149" w:author="Author" w:date="2018-06-14T11:52:00Z">
            <w:rPr>
              <w:vertAlign w:val="subscript"/>
              <w:lang w:val="en-US"/>
            </w:rPr>
          </w:rPrChange>
        </w:rPr>
        <w:t>9</w:t>
      </w:r>
      <w:r w:rsidRPr="00047992">
        <w:rPr>
          <w:highlight w:val="yellow"/>
          <w:lang w:val="en-US"/>
          <w:rPrChange w:id="150" w:author="Author" w:date="2018-06-14T11:52:00Z">
            <w:rPr>
              <w:lang w:val="en-US"/>
            </w:rPr>
          </w:rPrChange>
        </w:rPr>
        <w:t xml:space="preserve"> </w:t>
      </w:r>
      <w:r w:rsidRPr="00047992">
        <w:rPr>
          <w:rFonts w:ascii="Symbol" w:hAnsi="Symbol"/>
          <w:highlight w:val="yellow"/>
          <w:lang w:val="fr-FR"/>
          <w:rPrChange w:id="151" w:author="Author" w:date="2018-06-14T11:52:00Z">
            <w:rPr>
              <w:rFonts w:ascii="Symbol" w:hAnsi="Symbol"/>
            </w:rPr>
          </w:rPrChange>
        </w:rPr>
        <w:t></w:t>
      </w:r>
      <w:r w:rsidRPr="00047992">
        <w:rPr>
          <w:highlight w:val="yellow"/>
          <w:lang w:val="en-US"/>
          <w:rPrChange w:id="152" w:author="Author" w:date="2018-06-14T11:52:00Z">
            <w:rPr>
              <w:lang w:val="en-US"/>
            </w:rPr>
          </w:rPrChange>
        </w:rPr>
        <w:t xml:space="preserve"> 000.</w:t>
      </w:r>
      <w:ins w:id="153" w:author="Author" w:date="2018-06-14T11:52:00Z">
        <w:r w:rsidRPr="00047992">
          <w:rPr>
            <w:highlight w:val="yellow"/>
            <w:lang w:val="en-US"/>
            <w:rPrChange w:id="154" w:author="Author" w:date="2018-06-14T11:52:00Z">
              <w:rPr>
                <w:lang w:val="en-US"/>
              </w:rPr>
            </w:rPrChange>
          </w:rPr>
          <w:t>]</w:t>
        </w:r>
      </w:ins>
    </w:p>
    <w:p w14:paraId="65B3A8E3"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lang w:val="en-US"/>
        </w:rPr>
      </w:pPr>
      <w:r w:rsidRPr="00047992">
        <w:rPr>
          <w:i/>
          <w:lang w:val="en-US"/>
        </w:rPr>
        <w:t>[</w:t>
      </w:r>
      <w:ins w:id="155" w:author="Author" w:date="2018-06-14T11:52:00Z">
        <w:r w:rsidRPr="00047992">
          <w:rPr>
            <w:b/>
            <w:bCs/>
            <w:i/>
            <w:lang w:val="en-US"/>
            <w:rPrChange w:id="156" w:author="Steenge, J. (Jaap)" w:date="2018-05-28T09:45:00Z">
              <w:rPr>
                <w:lang w:val="en-US"/>
              </w:rPr>
            </w:rPrChange>
          </w:rPr>
          <w:t xml:space="preserve">Editor’s </w:t>
        </w:r>
        <w:r w:rsidRPr="00047992">
          <w:rPr>
            <w:b/>
            <w:bCs/>
            <w:i/>
            <w:lang w:val="en-US"/>
          </w:rPr>
          <w:t>n</w:t>
        </w:r>
        <w:r w:rsidRPr="00047992">
          <w:rPr>
            <w:b/>
            <w:bCs/>
            <w:i/>
            <w:lang w:val="en-US"/>
            <w:rPrChange w:id="157" w:author="Steenge, J. (Jaap)" w:date="2018-05-28T09:45:00Z">
              <w:rPr>
                <w:lang w:val="en-US"/>
              </w:rPr>
            </w:rPrChange>
          </w:rPr>
          <w:t>ote:</w:t>
        </w:r>
        <w:r w:rsidRPr="00047992">
          <w:rPr>
            <w:i/>
            <w:lang w:val="en-US"/>
            <w:rPrChange w:id="158" w:author="Steenge, J. (Jaap)" w:date="2018-05-28T09:45:00Z">
              <w:rPr>
                <w:lang w:val="en-US"/>
              </w:rPr>
            </w:rPrChange>
          </w:rPr>
          <w:t xml:space="preserve"> proposal will be further discussed at the next meeting</w:t>
        </w:r>
        <w:r w:rsidRPr="00047992">
          <w:rPr>
            <w:i/>
            <w:lang w:val="en-US"/>
          </w:rPr>
          <w:t xml:space="preserve"> and decision should be made on modification or deletion of the yellow highlighted text.]</w:t>
        </w:r>
      </w:ins>
    </w:p>
    <w:p w14:paraId="3862FD62" w14:textId="77777777" w:rsidR="00047992" w:rsidRPr="00047992" w:rsidRDefault="00047992" w:rsidP="00972C82">
      <w:pPr>
        <w:rPr>
          <w:lang w:val="en-US"/>
        </w:rPr>
      </w:pPr>
      <w:r w:rsidRPr="00047992">
        <w:rPr>
          <w:b/>
          <w:lang w:val="en-US"/>
        </w:rPr>
        <w:t>7</w:t>
      </w:r>
      <w:r w:rsidRPr="00047992">
        <w:rPr>
          <w:lang w:val="en-US"/>
        </w:rPr>
        <w:tab/>
        <w:t>Group ship station call identities for calling simultaneously more than one ship are formed as follows:</w:t>
      </w:r>
    </w:p>
    <w:p w14:paraId="489F682D" w14:textId="77777777" w:rsidR="00047992" w:rsidRPr="00047992" w:rsidRDefault="00047992" w:rsidP="00972C82">
      <w:pPr>
        <w:pStyle w:val="Equation"/>
        <w:rPr>
          <w:color w:val="000000"/>
          <w:lang w:val="en-US"/>
        </w:rPr>
      </w:pPr>
      <w:r w:rsidRPr="00047992">
        <w:rPr>
          <w:lang w:val="en-US"/>
        </w:rPr>
        <w:tab/>
      </w:r>
      <w:r w:rsidRPr="00047992">
        <w:rPr>
          <w:lang w:val="en-US"/>
        </w:rPr>
        <w:tab/>
        <w:t>0</w:t>
      </w:r>
      <w:r w:rsidRPr="00047992">
        <w:rPr>
          <w:vertAlign w:val="subscript"/>
          <w:lang w:val="en-US"/>
        </w:rPr>
        <w:t>1</w:t>
      </w:r>
      <w:r w:rsidRPr="00047992">
        <w:rPr>
          <w:lang w:val="en-US"/>
        </w:rPr>
        <w:t>M</w:t>
      </w:r>
      <w:r w:rsidRPr="00047992">
        <w:rPr>
          <w:vertAlign w:val="subscript"/>
          <w:lang w:val="en-US"/>
        </w:rPr>
        <w:t>2</w:t>
      </w:r>
      <w:r w:rsidRPr="00047992">
        <w:rPr>
          <w:lang w:val="en-US"/>
        </w:rPr>
        <w:t>I</w:t>
      </w:r>
      <w:r w:rsidRPr="00047992">
        <w:rPr>
          <w:vertAlign w:val="subscript"/>
          <w:lang w:val="en-US"/>
        </w:rPr>
        <w:t>3</w:t>
      </w:r>
      <w:r w:rsidRPr="00047992">
        <w:rPr>
          <w:lang w:val="en-US"/>
        </w:rPr>
        <w:t>D</w:t>
      </w:r>
      <w:r w:rsidRPr="00047992">
        <w:rPr>
          <w:vertAlign w:val="subscript"/>
          <w:lang w:val="en-US"/>
        </w:rPr>
        <w:t>4</w:t>
      </w:r>
      <w:r w:rsidRPr="00047992">
        <w:rPr>
          <w:lang w:val="en-US"/>
        </w:rPr>
        <w:t>X</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p>
    <w:p w14:paraId="266C5C71" w14:textId="77777777" w:rsidR="00047992" w:rsidRPr="00047992" w:rsidRDefault="00047992" w:rsidP="00972C82">
      <w:pPr>
        <w:rPr>
          <w:lang w:val="en-US"/>
        </w:rPr>
      </w:pPr>
      <w:proofErr w:type="gramStart"/>
      <w:r w:rsidRPr="00047992">
        <w:rPr>
          <w:lang w:val="en-US"/>
        </w:rPr>
        <w:t>where</w:t>
      </w:r>
      <w:proofErr w:type="gramEnd"/>
      <w:r w:rsidRPr="00047992">
        <w:rPr>
          <w:lang w:val="en-US"/>
        </w:rPr>
        <w:t xml:space="preserv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14:paraId="26232994" w14:textId="77777777" w:rsidR="00047992" w:rsidRPr="00047992" w:rsidRDefault="00047992" w:rsidP="00972C82">
      <w:pPr>
        <w:rPr>
          <w:lang w:val="en-US"/>
        </w:rPr>
      </w:pPr>
      <w:r w:rsidRPr="00047992">
        <w:rPr>
          <w:b/>
          <w:lang w:val="en-US"/>
        </w:rPr>
        <w:t>8</w:t>
      </w:r>
      <w:r w:rsidRPr="00047992">
        <w:rPr>
          <w:lang w:val="en-US"/>
        </w:rPr>
        <w:tab/>
        <w:t xml:space="preserve">With the evolution of global mobile-satellite systems, ships earth stations are able to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cross reference relationships with the MMSI, for example in an appropriate database. For the purposes of GMDSS the details of these relationships should be made available to authorized entities such as but not limited to the </w:t>
      </w:r>
      <w:del w:id="159" w:author="Unknown">
        <w:r w:rsidRPr="00047992" w:rsidDel="005A2928">
          <w:rPr>
            <w:lang w:val="en-US"/>
          </w:rPr>
          <w:delText>R</w:delText>
        </w:r>
      </w:del>
      <w:ins w:id="160" w:author="Author" w:date="2018-06-14T11:53:00Z">
        <w:r w:rsidRPr="00047992">
          <w:rPr>
            <w:lang w:val="en-US"/>
          </w:rPr>
          <w:t>r</w:t>
        </w:r>
      </w:ins>
      <w:r w:rsidRPr="00047992">
        <w:rPr>
          <w:lang w:val="en-US"/>
        </w:rPr>
        <w:t xml:space="preserve">escue </w:t>
      </w:r>
      <w:del w:id="161" w:author="Unknown">
        <w:r w:rsidRPr="00047992" w:rsidDel="005A2928">
          <w:rPr>
            <w:lang w:val="en-US"/>
          </w:rPr>
          <w:delText>C</w:delText>
        </w:r>
      </w:del>
      <w:ins w:id="162" w:author="Author" w:date="2018-06-14T11:53:00Z">
        <w:r w:rsidRPr="00047992">
          <w:rPr>
            <w:lang w:val="en-US"/>
          </w:rPr>
          <w:t>c</w:t>
        </w:r>
      </w:ins>
      <w:r w:rsidRPr="00047992">
        <w:rPr>
          <w:lang w:val="en-US"/>
        </w:rPr>
        <w:t xml:space="preserve">oordination </w:t>
      </w:r>
      <w:del w:id="163" w:author="Unknown">
        <w:r w:rsidRPr="00047992" w:rsidDel="005A2928">
          <w:rPr>
            <w:lang w:val="en-US"/>
          </w:rPr>
          <w:delText>C</w:delText>
        </w:r>
      </w:del>
      <w:proofErr w:type="spellStart"/>
      <w:ins w:id="164" w:author="Author" w:date="2018-06-14T11:53:00Z">
        <w:r w:rsidRPr="00047992">
          <w:rPr>
            <w:lang w:val="en-US"/>
          </w:rPr>
          <w:t>c</w:t>
        </w:r>
      </w:ins>
      <w:r w:rsidRPr="00047992">
        <w:rPr>
          <w:lang w:val="en-US"/>
        </w:rPr>
        <w:t>entres</w:t>
      </w:r>
      <w:proofErr w:type="spellEnd"/>
      <w:r w:rsidRPr="00047992">
        <w:rPr>
          <w:lang w:val="en-US"/>
        </w:rPr>
        <w:t xml:space="preserve"> (RCC)</w:t>
      </w:r>
      <w:r w:rsidRPr="00047992">
        <w:rPr>
          <w:position w:val="6"/>
          <w:sz w:val="18"/>
          <w:lang w:val="fr-FR"/>
        </w:rPr>
        <w:footnoteReference w:id="2"/>
      </w:r>
      <w:r w:rsidRPr="00047992">
        <w:rPr>
          <w:lang w:val="en-US"/>
        </w:rPr>
        <w:t>. Such availability should be on an automatic basis, 24 hours per day 365 days per year.</w:t>
      </w:r>
    </w:p>
    <w:p w14:paraId="2DFED408" w14:textId="77777777" w:rsidR="00047992" w:rsidRPr="00047992" w:rsidRDefault="00047992" w:rsidP="00047992">
      <w:pPr>
        <w:tabs>
          <w:tab w:val="clear" w:pos="1134"/>
          <w:tab w:val="clear" w:pos="1871"/>
          <w:tab w:val="clear" w:pos="2268"/>
          <w:tab w:val="left" w:pos="794"/>
          <w:tab w:val="left" w:pos="1191"/>
          <w:tab w:val="left" w:pos="1588"/>
          <w:tab w:val="left" w:pos="1843"/>
          <w:tab w:val="left" w:pos="1985"/>
        </w:tabs>
        <w:jc w:val="both"/>
        <w:rPr>
          <w:lang w:val="en-US"/>
        </w:rPr>
      </w:pPr>
    </w:p>
    <w:p w14:paraId="2418F267"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lang w:val="en-US"/>
        </w:rPr>
      </w:pPr>
      <w:r w:rsidRPr="00047992">
        <w:rPr>
          <w:rFonts w:eastAsiaTheme="minorEastAsia"/>
          <w:b/>
          <w:sz w:val="28"/>
          <w:szCs w:val="28"/>
          <w:lang w:val="en-US"/>
        </w:rPr>
        <w:t>Section 2</w:t>
      </w:r>
      <w:r w:rsidRPr="00047992">
        <w:rPr>
          <w:rFonts w:eastAsiaTheme="minorEastAsia"/>
          <w:b/>
          <w:sz w:val="28"/>
          <w:szCs w:val="28"/>
          <w:lang w:val="en-US"/>
        </w:rPr>
        <w:br/>
      </w:r>
      <w:r w:rsidRPr="00047992">
        <w:rPr>
          <w:rFonts w:eastAsiaTheme="minorEastAsia"/>
          <w:b/>
          <w:sz w:val="28"/>
          <w:szCs w:val="28"/>
          <w:lang w:val="en-US"/>
        </w:rPr>
        <w:br/>
        <w:t>Assignment of identification to coast station</w:t>
      </w:r>
    </w:p>
    <w:p w14:paraId="6C18156F" w14:textId="77777777" w:rsidR="00047992" w:rsidRPr="00047992" w:rsidRDefault="00047992" w:rsidP="00972C82">
      <w:pPr>
        <w:spacing w:before="360"/>
        <w:rPr>
          <w:lang w:val="en-US"/>
        </w:rPr>
      </w:pPr>
      <w:r w:rsidRPr="00047992">
        <w:rPr>
          <w:b/>
          <w:bCs/>
          <w:lang w:val="en-US"/>
        </w:rPr>
        <w:t>1</w:t>
      </w:r>
      <w:r w:rsidRPr="00047992">
        <w:rPr>
          <w:lang w:val="en-US"/>
        </w:rPr>
        <w:tab/>
        <w:t xml:space="preserve">Coast stations and other stations on land participating in the maritime radio services mentioned in </w:t>
      </w:r>
      <w:r w:rsidRPr="00047992">
        <w:rPr>
          <w:i/>
          <w:iCs/>
          <w:lang w:val="en-US"/>
        </w:rPr>
        <w:t>recommends</w:t>
      </w:r>
      <w:r w:rsidRPr="00047992">
        <w:rPr>
          <w:lang w:val="en-US"/>
        </w:rPr>
        <w:t xml:space="preserve"> 3 should be assigned a nine-digit unique coast station identity in the format 0</w:t>
      </w:r>
      <w:r w:rsidRPr="00047992">
        <w:rPr>
          <w:vertAlign w:val="subscript"/>
          <w:lang w:val="en-US"/>
        </w:rPr>
        <w:t>1</w:t>
      </w:r>
      <w:r w:rsidRPr="00047992">
        <w:rPr>
          <w:lang w:val="en-US"/>
        </w:rPr>
        <w:t>0</w:t>
      </w:r>
      <w:r w:rsidRPr="00047992">
        <w:rPr>
          <w:vertAlign w:val="subscript"/>
          <w:lang w:val="en-US"/>
        </w:rPr>
        <w:t>2</w:t>
      </w:r>
      <w:r w:rsidRPr="00047992">
        <w:rPr>
          <w:lang w:val="en-US"/>
        </w:rPr>
        <w:t>M</w:t>
      </w:r>
      <w:r w:rsidRPr="00047992">
        <w:rPr>
          <w:vertAlign w:val="subscript"/>
          <w:lang w:val="en-US"/>
        </w:rPr>
        <w:t>3</w:t>
      </w:r>
      <w:r w:rsidRPr="00047992">
        <w:rPr>
          <w:lang w:val="en-US"/>
        </w:rPr>
        <w:t>I</w:t>
      </w:r>
      <w:r w:rsidRPr="00047992">
        <w:rPr>
          <w:vertAlign w:val="subscript"/>
          <w:lang w:val="en-US"/>
        </w:rPr>
        <w:t>4</w:t>
      </w:r>
      <w:r w:rsidRPr="00047992">
        <w:rPr>
          <w:lang w:val="en-US"/>
        </w:rPr>
        <w:t>D</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the digits 3, 4 and 5 represent the MID and X is any figure from 0 to 9. </w:t>
      </w:r>
      <w:r w:rsidRPr="00047992">
        <w:rPr>
          <w:color w:val="000000"/>
          <w:lang w:val="en-US"/>
        </w:rPr>
        <w:t>The MID reflects the administration having jurisdiction over the coast station or coast earth station</w:t>
      </w:r>
      <w:r w:rsidRPr="00047992">
        <w:rPr>
          <w:lang w:val="en-US"/>
        </w:rPr>
        <w:t>.</w:t>
      </w:r>
    </w:p>
    <w:p w14:paraId="72FB301E" w14:textId="77777777" w:rsidR="00047992" w:rsidRPr="00047992" w:rsidRDefault="00047992" w:rsidP="00972C82">
      <w:pPr>
        <w:rPr>
          <w:lang w:val="en-US"/>
        </w:rPr>
      </w:pPr>
      <w:r w:rsidRPr="00047992">
        <w:rPr>
          <w:b/>
          <w:bCs/>
          <w:lang w:val="en-US"/>
        </w:rPr>
        <w:t>2</w:t>
      </w:r>
      <w:r w:rsidRPr="00047992">
        <w:rPr>
          <w:lang w:val="en-US"/>
        </w:rPr>
        <w:tab/>
        <w:t xml:space="preserve">As the number of coast stations decreases in many countries, an administration may wish to assign MMSI of the format above to </w:t>
      </w:r>
      <w:proofErr w:type="spellStart"/>
      <w:r w:rsidRPr="00047992">
        <w:rPr>
          <w:lang w:val="en-US"/>
        </w:rPr>
        <w:t>harbour</w:t>
      </w:r>
      <w:proofErr w:type="spellEnd"/>
      <w:r w:rsidRPr="00047992">
        <w:rPr>
          <w:lang w:val="en-US"/>
        </w:rPr>
        <w:t xml:space="preserve"> radio stations, pilot stations, system identities and other stations participating in the maritime radio services. The stations concerned should be located on land or on an island in order to use the 00MIDXXXX format.</w:t>
      </w:r>
    </w:p>
    <w:p w14:paraId="2971E536" w14:textId="77777777" w:rsidR="00047992" w:rsidRPr="00047992" w:rsidRDefault="00047992" w:rsidP="00972C82">
      <w:pPr>
        <w:rPr>
          <w:lang w:val="en-US"/>
        </w:rPr>
      </w:pPr>
      <w:r w:rsidRPr="00047992">
        <w:rPr>
          <w:b/>
          <w:lang w:val="en-US"/>
        </w:rPr>
        <w:t>3</w:t>
      </w:r>
      <w:r w:rsidRPr="00047992">
        <w:rPr>
          <w:lang w:val="en-US"/>
        </w:rPr>
        <w:tab/>
        <w:t xml:space="preserve">The administration may use the sixth digit to further differentiate between certain specific uses of this class of MMSI, as shown in the example applications below: </w:t>
      </w:r>
    </w:p>
    <w:p w14:paraId="11731B44" w14:textId="77777777" w:rsidR="00047992" w:rsidRPr="00047992" w:rsidRDefault="00047992" w:rsidP="00972C82">
      <w:pPr>
        <w:tabs>
          <w:tab w:val="clear" w:pos="1134"/>
          <w:tab w:val="clear" w:pos="1871"/>
          <w:tab w:val="clear" w:pos="2268"/>
          <w:tab w:val="left" w:pos="1191"/>
          <w:tab w:val="left" w:pos="1588"/>
          <w:tab w:val="left" w:pos="1985"/>
        </w:tabs>
        <w:ind w:left="1134" w:hanging="1134"/>
        <w:jc w:val="both"/>
        <w:rPr>
          <w:lang w:val="en-US"/>
        </w:rPr>
      </w:pPr>
      <w:r w:rsidRPr="00047992">
        <w:rPr>
          <w:lang w:val="en-US"/>
        </w:rPr>
        <w:t>a)</w:t>
      </w:r>
      <w:r w:rsidRPr="00047992">
        <w:rPr>
          <w:lang w:val="en-US"/>
        </w:rPr>
        <w:tab/>
        <w:t>00MID1XXX</w:t>
      </w:r>
      <w:r w:rsidRPr="00047992">
        <w:rPr>
          <w:lang w:val="en-US"/>
        </w:rPr>
        <w:tab/>
      </w:r>
      <w:r w:rsidRPr="00047992">
        <w:rPr>
          <w:lang w:val="en-US"/>
        </w:rPr>
        <w:tab/>
        <w:t>Coast radio stations</w:t>
      </w:r>
    </w:p>
    <w:p w14:paraId="07E9C098" w14:textId="095ADCA9" w:rsidR="00047992" w:rsidRPr="00047992" w:rsidRDefault="00047992" w:rsidP="00972C82">
      <w:pPr>
        <w:tabs>
          <w:tab w:val="clear" w:pos="1134"/>
          <w:tab w:val="clear" w:pos="1871"/>
          <w:tab w:val="clear" w:pos="2268"/>
          <w:tab w:val="left" w:pos="1191"/>
          <w:tab w:val="left" w:pos="1588"/>
          <w:tab w:val="left" w:pos="1985"/>
        </w:tabs>
        <w:spacing w:before="80"/>
        <w:ind w:left="1134" w:hanging="1134"/>
        <w:jc w:val="both"/>
        <w:rPr>
          <w:lang w:val="en-US"/>
        </w:rPr>
      </w:pPr>
      <w:r w:rsidRPr="00047992">
        <w:rPr>
          <w:lang w:val="en-US"/>
        </w:rPr>
        <w:t>b)</w:t>
      </w:r>
      <w:r w:rsidRPr="00047992">
        <w:rPr>
          <w:lang w:val="en-US"/>
        </w:rPr>
        <w:tab/>
        <w:t xml:space="preserve">00MID2XXX </w:t>
      </w:r>
      <w:r w:rsidRPr="00047992">
        <w:rPr>
          <w:lang w:val="en-US"/>
        </w:rPr>
        <w:tab/>
      </w:r>
      <w:r w:rsidR="00972C82">
        <w:rPr>
          <w:lang w:val="en-US"/>
        </w:rPr>
        <w:tab/>
      </w:r>
      <w:proofErr w:type="spellStart"/>
      <w:r w:rsidRPr="00047992">
        <w:rPr>
          <w:lang w:val="en-US"/>
        </w:rPr>
        <w:t>Harbour</w:t>
      </w:r>
      <w:proofErr w:type="spellEnd"/>
      <w:r w:rsidRPr="00047992">
        <w:rPr>
          <w:lang w:val="en-US"/>
        </w:rPr>
        <w:t xml:space="preserve"> radio stations</w:t>
      </w:r>
    </w:p>
    <w:p w14:paraId="2D8E463C"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jc w:val="both"/>
        <w:rPr>
          <w:lang w:val="en-US"/>
        </w:rPr>
      </w:pPr>
      <w:r w:rsidRPr="00047992">
        <w:rPr>
          <w:lang w:val="en-US"/>
        </w:rPr>
        <w:t>c)</w:t>
      </w:r>
      <w:r w:rsidRPr="00047992">
        <w:rPr>
          <w:lang w:val="en-US"/>
        </w:rPr>
        <w:tab/>
        <w:t>00MID3XXX</w:t>
      </w:r>
      <w:r w:rsidRPr="00047992">
        <w:rPr>
          <w:lang w:val="en-US"/>
        </w:rPr>
        <w:tab/>
      </w:r>
      <w:r w:rsidRPr="00047992">
        <w:rPr>
          <w:lang w:val="en-US"/>
        </w:rPr>
        <w:tab/>
        <w:t>Pilot stations, etc.</w:t>
      </w:r>
    </w:p>
    <w:p w14:paraId="46293C6B"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jc w:val="both"/>
        <w:rPr>
          <w:lang w:val="en-US"/>
        </w:rPr>
      </w:pPr>
      <w:r w:rsidRPr="00047992">
        <w:rPr>
          <w:lang w:val="en-US"/>
        </w:rPr>
        <w:lastRenderedPageBreak/>
        <w:t>d)</w:t>
      </w:r>
      <w:r w:rsidRPr="00047992">
        <w:rPr>
          <w:lang w:val="en-US"/>
        </w:rPr>
        <w:tab/>
        <w:t>00MID4XXX</w:t>
      </w:r>
      <w:r w:rsidRPr="00047992">
        <w:rPr>
          <w:lang w:val="en-US"/>
        </w:rPr>
        <w:tab/>
      </w:r>
      <w:r w:rsidRPr="00047992">
        <w:rPr>
          <w:lang w:val="en-US"/>
        </w:rPr>
        <w:tab/>
        <w:t>AIS repeater stations</w:t>
      </w:r>
    </w:p>
    <w:p w14:paraId="36FFBFCB" w14:textId="77777777" w:rsidR="00047992" w:rsidRPr="00047992" w:rsidRDefault="00047992" w:rsidP="00972C82">
      <w:pPr>
        <w:rPr>
          <w:lang w:val="en-US"/>
        </w:rPr>
      </w:pPr>
      <w:r w:rsidRPr="00047992">
        <w:rPr>
          <w:b/>
          <w:bCs/>
          <w:lang w:val="en-US"/>
        </w:rPr>
        <w:t>4</w:t>
      </w:r>
      <w:r w:rsidRPr="00047992">
        <w:rPr>
          <w:lang w:val="en-US"/>
        </w:rPr>
        <w:tab/>
        <w:t>This format scheme creates blocks of 999 numbers for each category of station, however the method is optional and should be used only as a guidance. Many other possibilities exist if the administration concerned wishes to augment the scheme.</w:t>
      </w:r>
    </w:p>
    <w:p w14:paraId="0C6DB04E" w14:textId="77777777" w:rsidR="00047992" w:rsidRPr="00047992" w:rsidRDefault="00047992" w:rsidP="00972C82">
      <w:pPr>
        <w:rPr>
          <w:color w:val="000000"/>
          <w:lang w:val="en-US"/>
        </w:rPr>
      </w:pPr>
      <w:r w:rsidRPr="00047992">
        <w:rPr>
          <w:b/>
          <w:bCs/>
          <w:lang w:val="en-US"/>
        </w:rPr>
        <w:t>5</w:t>
      </w:r>
      <w:r w:rsidRPr="00047992">
        <w:rPr>
          <w:lang w:val="en-US"/>
        </w:rPr>
        <w:tab/>
      </w:r>
      <w:r w:rsidRPr="00047992">
        <w:rPr>
          <w:color w:val="000000"/>
          <w:lang w:val="en-US"/>
        </w:rPr>
        <w:t>Group coast station call identities for calling simultaneously more than one coast station are formed as a subset of coast station identities, as follows:</w:t>
      </w:r>
    </w:p>
    <w:p w14:paraId="671166D7" w14:textId="77777777" w:rsidR="00047992" w:rsidRPr="00047992" w:rsidRDefault="00047992" w:rsidP="00047992">
      <w:pPr>
        <w:tabs>
          <w:tab w:val="clear" w:pos="1134"/>
          <w:tab w:val="clear" w:pos="1871"/>
          <w:tab w:val="clear" w:pos="2268"/>
          <w:tab w:val="left" w:pos="794"/>
          <w:tab w:val="left" w:pos="1191"/>
          <w:tab w:val="left" w:pos="1588"/>
          <w:tab w:val="left" w:pos="1985"/>
          <w:tab w:val="center" w:pos="4820"/>
          <w:tab w:val="right" w:pos="9639"/>
        </w:tabs>
        <w:spacing w:before="360" w:after="240"/>
        <w:jc w:val="center"/>
        <w:rPr>
          <w:color w:val="000000"/>
          <w:lang w:val="en-US"/>
        </w:rPr>
      </w:pPr>
      <w:r w:rsidRPr="00047992">
        <w:rPr>
          <w:lang w:val="en-US"/>
        </w:rPr>
        <w:t>0</w:t>
      </w:r>
      <w:r w:rsidRPr="00047992">
        <w:rPr>
          <w:vertAlign w:val="subscript"/>
          <w:lang w:val="en-US"/>
        </w:rPr>
        <w:t>1</w:t>
      </w:r>
      <w:r w:rsidRPr="00047992">
        <w:rPr>
          <w:lang w:val="en-US"/>
        </w:rPr>
        <w:t>0</w:t>
      </w:r>
      <w:r w:rsidRPr="00047992">
        <w:rPr>
          <w:vertAlign w:val="subscript"/>
          <w:lang w:val="en-US"/>
        </w:rPr>
        <w:t>2</w:t>
      </w:r>
      <w:r w:rsidRPr="00047992">
        <w:rPr>
          <w:lang w:val="en-US"/>
        </w:rPr>
        <w:t>M</w:t>
      </w:r>
      <w:r w:rsidRPr="00047992">
        <w:rPr>
          <w:vertAlign w:val="subscript"/>
          <w:lang w:val="en-US"/>
        </w:rPr>
        <w:t>3</w:t>
      </w:r>
      <w:r w:rsidRPr="00047992">
        <w:rPr>
          <w:lang w:val="en-US"/>
        </w:rPr>
        <w:t>I</w:t>
      </w:r>
      <w:r w:rsidRPr="00047992">
        <w:rPr>
          <w:vertAlign w:val="subscript"/>
          <w:lang w:val="en-US"/>
        </w:rPr>
        <w:t>4</w:t>
      </w:r>
      <w:r w:rsidRPr="00047992">
        <w:rPr>
          <w:lang w:val="en-US"/>
        </w:rPr>
        <w:t>D</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p>
    <w:p w14:paraId="21A34363" w14:textId="77777777" w:rsidR="00047992" w:rsidRPr="00047992" w:rsidRDefault="00047992" w:rsidP="00972C82">
      <w:pPr>
        <w:rPr>
          <w:lang w:val="en-US"/>
        </w:rPr>
      </w:pPr>
      <w:proofErr w:type="gramStart"/>
      <w:r w:rsidRPr="00047992">
        <w:rPr>
          <w:lang w:val="en-US"/>
        </w:rPr>
        <w:t>where</w:t>
      </w:r>
      <w:proofErr w:type="gramEnd"/>
      <w:r w:rsidRPr="00047992">
        <w:rPr>
          <w:lang w:val="en-US"/>
        </w:rPr>
        <w:t xml:space="preserve"> the first two figures are zeroes and X is any figure from 0 to 9. The MID represents only the territory or geographical area of the administration assigning the group coast station call identity. The identity may be assigned to stations of one administration which are located in only one geographical region as indicated in the relevant ITU</w:t>
      </w:r>
      <w:r w:rsidRPr="00047992">
        <w:rPr>
          <w:lang w:val="en-US"/>
        </w:rPr>
        <w:noBreakHyphen/>
        <w:t>T Recommendations.</w:t>
      </w:r>
    </w:p>
    <w:p w14:paraId="0F5CFB6B" w14:textId="77777777" w:rsidR="00047992" w:rsidRPr="00047992" w:rsidRDefault="00047992" w:rsidP="00972C82">
      <w:pPr>
        <w:rPr>
          <w:lang w:val="en-US"/>
        </w:rPr>
      </w:pPr>
      <w:r w:rsidRPr="00047992">
        <w:rPr>
          <w:b/>
          <w:bCs/>
          <w:lang w:val="en-US"/>
        </w:rPr>
        <w:t>6</w:t>
      </w:r>
      <w:r w:rsidRPr="00047992">
        <w:rPr>
          <w:lang w:val="en-US"/>
        </w:rPr>
        <w:tab/>
        <w:t>The combination 0</w:t>
      </w:r>
      <w:r w:rsidRPr="00047992">
        <w:rPr>
          <w:vertAlign w:val="subscript"/>
          <w:lang w:val="en-US"/>
        </w:rPr>
        <w:t>1</w:t>
      </w:r>
      <w:r w:rsidRPr="00047992">
        <w:rPr>
          <w:lang w:val="en-US"/>
        </w:rPr>
        <w:t>0</w:t>
      </w:r>
      <w:r w:rsidRPr="00047992">
        <w:rPr>
          <w:vertAlign w:val="subscript"/>
          <w:lang w:val="en-US"/>
        </w:rPr>
        <w:t>2</w:t>
      </w:r>
      <w:r w:rsidRPr="00047992">
        <w:rPr>
          <w:lang w:val="en-US"/>
        </w:rPr>
        <w:t>M</w:t>
      </w:r>
      <w:r w:rsidRPr="00047992">
        <w:rPr>
          <w:vertAlign w:val="subscript"/>
          <w:lang w:val="en-US"/>
        </w:rPr>
        <w:t>3</w:t>
      </w:r>
      <w:r w:rsidRPr="00047992">
        <w:rPr>
          <w:lang w:val="en-US"/>
        </w:rPr>
        <w:t>I</w:t>
      </w:r>
      <w:r w:rsidRPr="00047992">
        <w:rPr>
          <w:vertAlign w:val="subscript"/>
          <w:lang w:val="en-US"/>
        </w:rPr>
        <w:t>4</w:t>
      </w:r>
      <w:r w:rsidRPr="00047992">
        <w:rPr>
          <w:lang w:val="en-US"/>
        </w:rPr>
        <w:t>D</w:t>
      </w:r>
      <w:r w:rsidRPr="00047992">
        <w:rPr>
          <w:vertAlign w:val="subscript"/>
          <w:lang w:val="en-US"/>
        </w:rPr>
        <w:t>5</w:t>
      </w:r>
      <w:r w:rsidRPr="00047992">
        <w:rPr>
          <w:lang w:val="en-US"/>
        </w:rPr>
        <w:t>0</w:t>
      </w:r>
      <w:r w:rsidRPr="00047992">
        <w:rPr>
          <w:vertAlign w:val="subscript"/>
          <w:lang w:val="en-US"/>
        </w:rPr>
        <w:t>6</w:t>
      </w:r>
      <w:r w:rsidRPr="00047992">
        <w:rPr>
          <w:lang w:val="en-US"/>
        </w:rPr>
        <w:t>0</w:t>
      </w:r>
      <w:r w:rsidRPr="00047992">
        <w:rPr>
          <w:vertAlign w:val="subscript"/>
          <w:lang w:val="en-US"/>
        </w:rPr>
        <w:t>7</w:t>
      </w:r>
      <w:r w:rsidRPr="00047992">
        <w:rPr>
          <w:lang w:val="en-US"/>
        </w:rPr>
        <w:t>0</w:t>
      </w:r>
      <w:r w:rsidRPr="00047992">
        <w:rPr>
          <w:vertAlign w:val="subscript"/>
          <w:lang w:val="en-US"/>
        </w:rPr>
        <w:t>8</w:t>
      </w:r>
      <w:r w:rsidRPr="00047992">
        <w:rPr>
          <w:lang w:val="en-US"/>
        </w:rPr>
        <w:t>0</w:t>
      </w:r>
      <w:r w:rsidRPr="00047992">
        <w:rPr>
          <w:vertAlign w:val="subscript"/>
          <w:lang w:val="en-US"/>
        </w:rPr>
        <w:t>9</w:t>
      </w:r>
      <w:r w:rsidRPr="00047992">
        <w:rPr>
          <w:lang w:val="en-US"/>
        </w:rPr>
        <w:t xml:space="preserve"> should be reserved for a Group Coast Station Identity and should address all 00MIDXXXX stations within the administration. The administration may further augment this use with additional group call identities, i.e., 00MID1111, etc.</w:t>
      </w:r>
    </w:p>
    <w:p w14:paraId="7D25F229" w14:textId="77777777" w:rsidR="00047992" w:rsidRPr="00047992" w:rsidRDefault="00047992" w:rsidP="00972C82">
      <w:pPr>
        <w:rPr>
          <w:lang w:val="en-US"/>
        </w:rPr>
      </w:pPr>
      <w:r w:rsidRPr="00047992">
        <w:rPr>
          <w:b/>
          <w:bCs/>
          <w:lang w:val="en-US"/>
        </w:rPr>
        <w:t>7</w:t>
      </w:r>
      <w:r w:rsidRPr="00047992">
        <w:rPr>
          <w:lang w:val="en-US"/>
        </w:rPr>
        <w:tab/>
        <w:t>For the purpose of the GMDSS the details of these MMSI assignments should be made available to authorized entities such as, but not limited to, RCC. Such availability should be on an automatic basis, 24 hours per day 365 days per year.</w:t>
      </w:r>
    </w:p>
    <w:p w14:paraId="33C81B3C" w14:textId="77777777" w:rsidR="00047992" w:rsidRPr="00047992" w:rsidRDefault="00047992" w:rsidP="00972C82">
      <w:pPr>
        <w:rPr>
          <w:lang w:val="en-US"/>
        </w:rPr>
      </w:pPr>
      <w:r w:rsidRPr="00047992">
        <w:rPr>
          <w:b/>
          <w:bCs/>
          <w:lang w:val="en-US"/>
        </w:rPr>
        <w:t>8</w:t>
      </w:r>
      <w:r w:rsidRPr="00047992">
        <w:rPr>
          <w:lang w:val="en-US"/>
        </w:rPr>
        <w:tab/>
        <w:t>The combination 0</w:t>
      </w:r>
      <w:r w:rsidRPr="00047992">
        <w:rPr>
          <w:vertAlign w:val="subscript"/>
          <w:lang w:val="en-US"/>
        </w:rPr>
        <w:t>1</w:t>
      </w:r>
      <w:r w:rsidRPr="00047992">
        <w:rPr>
          <w:lang w:val="en-US"/>
        </w:rPr>
        <w:t>0</w:t>
      </w:r>
      <w:r w:rsidRPr="00047992">
        <w:rPr>
          <w:vertAlign w:val="subscript"/>
          <w:lang w:val="en-US"/>
        </w:rPr>
        <w:t>2</w:t>
      </w:r>
      <w:r w:rsidRPr="00047992">
        <w:rPr>
          <w:lang w:val="en-US"/>
        </w:rPr>
        <w:t>9</w:t>
      </w:r>
      <w:r w:rsidRPr="00047992">
        <w:rPr>
          <w:vertAlign w:val="subscript"/>
          <w:lang w:val="en-US"/>
        </w:rPr>
        <w:t>3</w:t>
      </w:r>
      <w:r w:rsidRPr="00047992">
        <w:rPr>
          <w:lang w:val="en-US"/>
        </w:rPr>
        <w:t>9</w:t>
      </w:r>
      <w:r w:rsidRPr="00047992">
        <w:rPr>
          <w:vertAlign w:val="subscript"/>
          <w:lang w:val="en-US"/>
        </w:rPr>
        <w:t>4</w:t>
      </w:r>
      <w:r w:rsidRPr="00047992">
        <w:rPr>
          <w:lang w:val="en-US"/>
        </w:rPr>
        <w:t>9</w:t>
      </w:r>
      <w:r w:rsidRPr="00047992">
        <w:rPr>
          <w:vertAlign w:val="subscript"/>
          <w:lang w:val="en-US"/>
        </w:rPr>
        <w:t>5</w:t>
      </w:r>
      <w:r w:rsidRPr="00047992">
        <w:rPr>
          <w:lang w:val="en-US"/>
        </w:rPr>
        <w:t>0</w:t>
      </w:r>
      <w:r w:rsidRPr="00047992">
        <w:rPr>
          <w:vertAlign w:val="subscript"/>
          <w:lang w:val="en-US"/>
        </w:rPr>
        <w:t>6</w:t>
      </w:r>
      <w:r w:rsidRPr="00047992">
        <w:rPr>
          <w:lang w:val="en-US"/>
        </w:rPr>
        <w:t>0</w:t>
      </w:r>
      <w:r w:rsidRPr="00047992">
        <w:rPr>
          <w:vertAlign w:val="subscript"/>
          <w:lang w:val="en-US"/>
        </w:rPr>
        <w:t>7</w:t>
      </w:r>
      <w:r w:rsidRPr="00047992">
        <w:rPr>
          <w:lang w:val="en-US"/>
        </w:rPr>
        <w:t>0</w:t>
      </w:r>
      <w:r w:rsidRPr="00047992">
        <w:rPr>
          <w:vertAlign w:val="subscript"/>
          <w:lang w:val="en-US"/>
        </w:rPr>
        <w:t>8</w:t>
      </w:r>
      <w:r w:rsidRPr="00047992">
        <w:rPr>
          <w:lang w:val="en-US"/>
        </w:rPr>
        <w:t>0</w:t>
      </w:r>
      <w:r w:rsidRPr="00047992">
        <w:rPr>
          <w:vertAlign w:val="subscript"/>
          <w:lang w:val="en-US"/>
        </w:rPr>
        <w:t>9</w:t>
      </w:r>
      <w:r w:rsidRPr="00047992">
        <w:rPr>
          <w:lang w:val="en-US"/>
        </w:rPr>
        <w:t xml:space="preserve"> is reserved for the all coast stations identity and should address all VHF 00XXXXXXX stations. It is not applicable to MF or HF coast stations.</w:t>
      </w:r>
    </w:p>
    <w:p w14:paraId="1EC9AEE1"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3A46BEA9"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lang w:val="en-US"/>
        </w:rPr>
      </w:pPr>
      <w:r w:rsidRPr="00047992">
        <w:rPr>
          <w:rFonts w:eastAsiaTheme="minorEastAsia"/>
          <w:b/>
          <w:sz w:val="28"/>
          <w:szCs w:val="28"/>
          <w:lang w:val="en-US"/>
        </w:rPr>
        <w:t>Section 3</w:t>
      </w:r>
      <w:r w:rsidRPr="00047992">
        <w:rPr>
          <w:rFonts w:eastAsiaTheme="minorEastAsia"/>
          <w:b/>
          <w:sz w:val="28"/>
          <w:szCs w:val="28"/>
          <w:lang w:val="en-US"/>
        </w:rPr>
        <w:br/>
      </w:r>
      <w:r w:rsidRPr="00047992">
        <w:rPr>
          <w:rFonts w:eastAsiaTheme="minorEastAsia"/>
          <w:b/>
          <w:sz w:val="28"/>
          <w:szCs w:val="28"/>
          <w:lang w:val="en-US"/>
        </w:rPr>
        <w:br/>
        <w:t>Assignment of identification to aircraft</w:t>
      </w:r>
    </w:p>
    <w:p w14:paraId="470D39D4" w14:textId="77777777" w:rsidR="00047992" w:rsidRPr="00047992" w:rsidRDefault="00047992" w:rsidP="00972C82">
      <w:pPr>
        <w:spacing w:before="360"/>
        <w:rPr>
          <w:lang w:val="en-US"/>
        </w:rPr>
      </w:pPr>
      <w:r w:rsidRPr="00047992">
        <w:rPr>
          <w:b/>
          <w:lang w:val="en-US"/>
        </w:rPr>
        <w:t>1</w:t>
      </w:r>
      <w:r w:rsidRPr="00047992">
        <w:rPr>
          <w:lang w:val="en-US"/>
        </w:rPr>
        <w:tab/>
        <w:t>When an aircraft is required to use maritime mobile service identities for the purposes of search and rescue operations and other safety-related communications with stations in the maritime mobile service, the responsible administration should assign a nine-digit unique aircraft identity, in the format 1</w:t>
      </w:r>
      <w:r w:rsidRPr="00047992">
        <w:rPr>
          <w:vertAlign w:val="subscript"/>
          <w:lang w:val="en-US"/>
        </w:rPr>
        <w:t>1</w:t>
      </w:r>
      <w:r w:rsidRPr="00047992">
        <w:rPr>
          <w:lang w:val="en-US"/>
        </w:rPr>
        <w:t>1</w:t>
      </w:r>
      <w:r w:rsidRPr="00047992">
        <w:rPr>
          <w:vertAlign w:val="subscript"/>
          <w:lang w:val="en-US"/>
        </w:rPr>
        <w:t>2</w:t>
      </w:r>
      <w:r w:rsidRPr="00047992">
        <w:rPr>
          <w:lang w:val="en-US"/>
        </w:rPr>
        <w:t>1</w:t>
      </w:r>
      <w:r w:rsidRPr="00047992">
        <w:rPr>
          <w:vertAlign w:val="subscript"/>
          <w:lang w:val="en-US"/>
        </w:rPr>
        <w:t>3</w:t>
      </w:r>
      <w:r w:rsidRPr="00047992">
        <w:rPr>
          <w:lang w:val="en-US"/>
        </w:rPr>
        <w:t>M</w:t>
      </w:r>
      <w:r w:rsidRPr="00047992">
        <w:rPr>
          <w:vertAlign w:val="subscript"/>
          <w:lang w:val="en-US"/>
        </w:rPr>
        <w:t>4</w:t>
      </w:r>
      <w:r w:rsidRPr="00047992">
        <w:rPr>
          <w:lang w:val="en-US"/>
        </w:rPr>
        <w:t>I</w:t>
      </w:r>
      <w:r w:rsidRPr="00047992">
        <w:rPr>
          <w:vertAlign w:val="subscript"/>
          <w:lang w:val="en-US"/>
        </w:rPr>
        <w:t>5</w:t>
      </w:r>
      <w:r w:rsidRPr="00047992">
        <w:rPr>
          <w:lang w:val="en-US"/>
        </w:rPr>
        <w:t>D</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the digits 4, 5 and 6 represent the MID and X is any figure from 0 to 9. The MID represents the administration having jurisdiction over the aircraft call identity.</w:t>
      </w:r>
    </w:p>
    <w:p w14:paraId="61704B16" w14:textId="77777777" w:rsidR="00047992" w:rsidRPr="00047992" w:rsidRDefault="00047992" w:rsidP="00972C82">
      <w:pPr>
        <w:rPr>
          <w:lang w:val="en-US"/>
        </w:rPr>
      </w:pPr>
      <w:r w:rsidRPr="00047992">
        <w:rPr>
          <w:b/>
          <w:bCs/>
          <w:lang w:val="en-US"/>
        </w:rPr>
        <w:t>2</w:t>
      </w:r>
      <w:r w:rsidRPr="00047992">
        <w:rPr>
          <w:lang w:val="en-US"/>
        </w:rPr>
        <w:tab/>
        <w:t xml:space="preserve">The format shown above will accommodate 999 aircraft per MID. If the administration concerned has more search and rescue </w:t>
      </w:r>
      <w:del w:id="165" w:author="Author" w:date="2018-06-14T11:58:00Z">
        <w:r w:rsidRPr="00047992" w:rsidDel="00047992">
          <w:rPr>
            <w:lang w:val="en-US"/>
          </w:rPr>
          <w:delText xml:space="preserve">(SAR) </w:delText>
        </w:r>
      </w:del>
      <w:r w:rsidRPr="00047992">
        <w:rPr>
          <w:lang w:val="en-US"/>
        </w:rPr>
        <w:t>aircraft than 999 they may use an additional country code (MID) if it is already assigned by the ITU.</w:t>
      </w:r>
    </w:p>
    <w:p w14:paraId="2BFD795D" w14:textId="77777777" w:rsidR="00047992" w:rsidRPr="00047992" w:rsidRDefault="00047992" w:rsidP="00972C82">
      <w:pPr>
        <w:rPr>
          <w:lang w:val="en-US"/>
        </w:rPr>
      </w:pPr>
      <w:r w:rsidRPr="00047992">
        <w:rPr>
          <w:b/>
          <w:bCs/>
          <w:lang w:val="en-US"/>
        </w:rPr>
        <w:t>3</w:t>
      </w:r>
      <w:r w:rsidRPr="00047992">
        <w:rPr>
          <w:lang w:val="en-US"/>
        </w:rPr>
        <w:tab/>
        <w:t>The administration may use the seventh digit to differentiate between certain specific uses of this class of MMSI, as shown in the example applications below:</w:t>
      </w:r>
    </w:p>
    <w:p w14:paraId="3625AD9E" w14:textId="77777777" w:rsidR="00047992" w:rsidRPr="00047992" w:rsidRDefault="00047992" w:rsidP="00972C82">
      <w:pPr>
        <w:tabs>
          <w:tab w:val="clear" w:pos="1134"/>
          <w:tab w:val="clear" w:pos="1871"/>
          <w:tab w:val="clear" w:pos="2268"/>
          <w:tab w:val="left" w:pos="1191"/>
          <w:tab w:val="left" w:pos="1588"/>
          <w:tab w:val="left" w:pos="1985"/>
        </w:tabs>
        <w:ind w:left="1134" w:hanging="1134"/>
        <w:jc w:val="both"/>
        <w:rPr>
          <w:lang w:val="en-US"/>
        </w:rPr>
      </w:pPr>
      <w:r w:rsidRPr="00047992">
        <w:rPr>
          <w:lang w:val="en-US"/>
        </w:rPr>
        <w:t>a)</w:t>
      </w:r>
      <w:r w:rsidRPr="00047992">
        <w:rPr>
          <w:lang w:val="en-US"/>
        </w:rPr>
        <w:tab/>
        <w:t>111MID1XX</w:t>
      </w:r>
      <w:r w:rsidRPr="00047992">
        <w:rPr>
          <w:lang w:val="en-US"/>
        </w:rPr>
        <w:tab/>
      </w:r>
      <w:r w:rsidRPr="00047992">
        <w:rPr>
          <w:lang w:val="en-US"/>
        </w:rPr>
        <w:tab/>
        <w:t>Fixed-wing aircraft</w:t>
      </w:r>
    </w:p>
    <w:p w14:paraId="5E824F27"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jc w:val="both"/>
        <w:rPr>
          <w:lang w:val="en-US"/>
        </w:rPr>
      </w:pPr>
      <w:r w:rsidRPr="00047992">
        <w:rPr>
          <w:lang w:val="en-US"/>
        </w:rPr>
        <w:t>b)</w:t>
      </w:r>
      <w:r w:rsidRPr="00047992">
        <w:rPr>
          <w:lang w:val="en-US"/>
        </w:rPr>
        <w:tab/>
        <w:t xml:space="preserve">111MID5XX </w:t>
      </w:r>
      <w:r w:rsidRPr="00047992">
        <w:rPr>
          <w:lang w:val="en-US"/>
        </w:rPr>
        <w:tab/>
      </w:r>
      <w:r w:rsidRPr="00047992">
        <w:rPr>
          <w:lang w:val="en-US"/>
        </w:rPr>
        <w:tab/>
        <w:t>Helicopters</w:t>
      </w:r>
    </w:p>
    <w:p w14:paraId="48237351" w14:textId="77777777" w:rsidR="00047992" w:rsidRPr="00047992" w:rsidRDefault="00047992" w:rsidP="00972C82">
      <w:pPr>
        <w:rPr>
          <w:lang w:val="en-US"/>
        </w:rPr>
      </w:pPr>
      <w:r w:rsidRPr="00047992">
        <w:rPr>
          <w:b/>
          <w:bCs/>
          <w:lang w:val="en-US"/>
        </w:rPr>
        <w:t>4</w:t>
      </w:r>
      <w:r w:rsidRPr="00047992">
        <w:rPr>
          <w:lang w:val="en-US"/>
        </w:rPr>
        <w:tab/>
        <w:t>This format scheme creates blocks of 99 numbers for each of the category of stations, however, the method shown here is optional.</w:t>
      </w:r>
    </w:p>
    <w:p w14:paraId="130BD6B3" w14:textId="77777777" w:rsidR="00047992" w:rsidRPr="00047992" w:rsidRDefault="00047992" w:rsidP="00972C82">
      <w:pPr>
        <w:rPr>
          <w:lang w:val="en-US"/>
        </w:rPr>
      </w:pPr>
      <w:r w:rsidRPr="00047992">
        <w:rPr>
          <w:b/>
          <w:bCs/>
          <w:lang w:val="en-US"/>
        </w:rPr>
        <w:lastRenderedPageBreak/>
        <w:t>5</w:t>
      </w:r>
      <w:r w:rsidRPr="00047992">
        <w:rPr>
          <w:lang w:val="en-US"/>
        </w:rPr>
        <w:tab/>
        <w:t>The combination 1</w:t>
      </w:r>
      <w:r w:rsidRPr="00047992">
        <w:rPr>
          <w:vertAlign w:val="subscript"/>
          <w:lang w:val="en-US"/>
        </w:rPr>
        <w:t>1</w:t>
      </w:r>
      <w:r w:rsidRPr="00047992">
        <w:rPr>
          <w:lang w:val="en-US"/>
        </w:rPr>
        <w:t>1</w:t>
      </w:r>
      <w:r w:rsidRPr="00047992">
        <w:rPr>
          <w:vertAlign w:val="subscript"/>
          <w:lang w:val="en-US"/>
        </w:rPr>
        <w:t>2</w:t>
      </w:r>
      <w:r w:rsidRPr="00047992">
        <w:rPr>
          <w:lang w:val="en-US"/>
        </w:rPr>
        <w:t>1</w:t>
      </w:r>
      <w:r w:rsidRPr="00047992">
        <w:rPr>
          <w:vertAlign w:val="subscript"/>
          <w:lang w:val="en-US"/>
        </w:rPr>
        <w:t>3</w:t>
      </w:r>
      <w:r w:rsidRPr="00047992">
        <w:rPr>
          <w:lang w:val="en-US"/>
        </w:rPr>
        <w:t>M</w:t>
      </w:r>
      <w:r w:rsidRPr="00047992">
        <w:rPr>
          <w:vertAlign w:val="subscript"/>
          <w:lang w:val="en-US"/>
        </w:rPr>
        <w:t>4</w:t>
      </w:r>
      <w:r w:rsidRPr="00047992">
        <w:rPr>
          <w:lang w:val="en-US"/>
        </w:rPr>
        <w:t>I</w:t>
      </w:r>
      <w:r w:rsidRPr="00047992">
        <w:rPr>
          <w:vertAlign w:val="subscript"/>
          <w:lang w:val="en-US"/>
        </w:rPr>
        <w:t>5</w:t>
      </w:r>
      <w:r w:rsidRPr="00047992">
        <w:rPr>
          <w:lang w:val="en-US"/>
        </w:rPr>
        <w:t>D</w:t>
      </w:r>
      <w:r w:rsidRPr="00047992">
        <w:rPr>
          <w:vertAlign w:val="subscript"/>
          <w:lang w:val="en-US"/>
        </w:rPr>
        <w:t>6</w:t>
      </w:r>
      <w:r w:rsidRPr="00047992">
        <w:rPr>
          <w:lang w:val="en-US"/>
        </w:rPr>
        <w:t>0</w:t>
      </w:r>
      <w:r w:rsidRPr="00047992">
        <w:rPr>
          <w:vertAlign w:val="subscript"/>
          <w:lang w:val="en-US"/>
        </w:rPr>
        <w:t>7</w:t>
      </w:r>
      <w:r w:rsidRPr="00047992">
        <w:rPr>
          <w:lang w:val="en-US"/>
        </w:rPr>
        <w:t>0</w:t>
      </w:r>
      <w:r w:rsidRPr="00047992">
        <w:rPr>
          <w:vertAlign w:val="subscript"/>
          <w:lang w:val="en-US"/>
        </w:rPr>
        <w:t>8</w:t>
      </w:r>
      <w:r w:rsidRPr="00047992">
        <w:rPr>
          <w:lang w:val="en-US"/>
        </w:rPr>
        <w:t>0</w:t>
      </w:r>
      <w:r w:rsidRPr="00047992">
        <w:rPr>
          <w:vertAlign w:val="subscript"/>
          <w:lang w:val="en-US"/>
        </w:rPr>
        <w:t>9</w:t>
      </w:r>
      <w:r w:rsidRPr="00047992">
        <w:rPr>
          <w:lang w:val="en-US"/>
        </w:rPr>
        <w:t xml:space="preserve"> should be reserved for a Group Aircraft Identity and should address all 111MIDXXX stations within the administration. The administration may further augment this with additional Group Call identities, i.e., 111MID111, etc.</w:t>
      </w:r>
    </w:p>
    <w:p w14:paraId="48385690" w14:textId="77777777" w:rsidR="00047992" w:rsidRPr="00047992" w:rsidRDefault="00047992" w:rsidP="00972C82">
      <w:pPr>
        <w:rPr>
          <w:lang w:val="en-US"/>
        </w:rPr>
      </w:pPr>
      <w:r w:rsidRPr="00047992">
        <w:rPr>
          <w:b/>
          <w:bCs/>
          <w:lang w:val="en-US"/>
        </w:rPr>
        <w:t>6</w:t>
      </w:r>
      <w:r w:rsidRPr="00047992">
        <w:rPr>
          <w:lang w:val="en-US"/>
        </w:rPr>
        <w:tab/>
        <w:t>For the purpose of search and rescue the details of these MMSI assignments should be made available to authorized entities such as, but not limited to, RCC. Such availability should be on an automatic basis, 24 hours per day 365 days per year.</w:t>
      </w:r>
    </w:p>
    <w:p w14:paraId="345D9B5E" w14:textId="77777777" w:rsidR="00047992" w:rsidRPr="00047992" w:rsidRDefault="00047992" w:rsidP="00972C82">
      <w:pPr>
        <w:rPr>
          <w:lang w:val="en-US"/>
        </w:rPr>
      </w:pPr>
      <w:r w:rsidRPr="00047992">
        <w:rPr>
          <w:b/>
          <w:bCs/>
          <w:lang w:val="en-US"/>
        </w:rPr>
        <w:t>7</w:t>
      </w:r>
      <w:r w:rsidRPr="00047992">
        <w:rPr>
          <w:lang w:val="en-US"/>
        </w:rPr>
        <w:tab/>
        <w:t xml:space="preserve">The MMSI assigned to aircraft should also be available from the ITU MARS database (see RR No. </w:t>
      </w:r>
      <w:r w:rsidRPr="00047992">
        <w:rPr>
          <w:b/>
          <w:bCs/>
          <w:lang w:val="en-US"/>
        </w:rPr>
        <w:t>20.16</w:t>
      </w:r>
      <w:r w:rsidRPr="00047992">
        <w:rPr>
          <w:lang w:val="en-US"/>
        </w:rPr>
        <w:t>).</w:t>
      </w:r>
    </w:p>
    <w:p w14:paraId="061E42D0"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51F5DAFC"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bCs/>
          <w:lang w:val="en-US"/>
        </w:rPr>
      </w:pPr>
      <w:r w:rsidRPr="00047992">
        <w:rPr>
          <w:rFonts w:eastAsiaTheme="minorEastAsia"/>
          <w:b/>
          <w:sz w:val="28"/>
          <w:szCs w:val="28"/>
          <w:lang w:val="en-US"/>
        </w:rPr>
        <w:t>Section 4</w:t>
      </w:r>
      <w:r w:rsidRPr="00047992">
        <w:rPr>
          <w:rFonts w:eastAsiaTheme="minorEastAsia"/>
          <w:b/>
          <w:sz w:val="28"/>
          <w:szCs w:val="28"/>
          <w:lang w:val="en-US"/>
        </w:rPr>
        <w:br/>
      </w:r>
      <w:r w:rsidRPr="00047992">
        <w:rPr>
          <w:rFonts w:eastAsiaTheme="minorEastAsia"/>
          <w:b/>
          <w:sz w:val="28"/>
          <w:szCs w:val="28"/>
          <w:lang w:val="en-US"/>
        </w:rPr>
        <w:br/>
        <w:t xml:space="preserve">Assignment of identification to automatic identification </w:t>
      </w:r>
      <w:r w:rsidRPr="00047992">
        <w:rPr>
          <w:rFonts w:eastAsiaTheme="minorEastAsia"/>
          <w:b/>
          <w:sz w:val="28"/>
          <w:szCs w:val="28"/>
          <w:lang w:val="en-US"/>
        </w:rPr>
        <w:br/>
        <w:t>systems aids to navigation</w:t>
      </w:r>
    </w:p>
    <w:p w14:paraId="5FDEE2F1" w14:textId="77777777" w:rsidR="00047992" w:rsidRPr="00047992" w:rsidRDefault="00047992" w:rsidP="00972C82">
      <w:pPr>
        <w:tabs>
          <w:tab w:val="clear" w:pos="1871"/>
          <w:tab w:val="clear" w:pos="2268"/>
          <w:tab w:val="left" w:pos="1191"/>
          <w:tab w:val="left" w:pos="1588"/>
          <w:tab w:val="left" w:pos="1985"/>
        </w:tabs>
        <w:spacing w:before="320"/>
        <w:rPr>
          <w:lang w:val="en-US"/>
        </w:rPr>
      </w:pPr>
      <w:r w:rsidRPr="00047992">
        <w:rPr>
          <w:b/>
          <w:lang w:val="en-US"/>
        </w:rPr>
        <w:t>1</w:t>
      </w:r>
      <w:r w:rsidRPr="00047992">
        <w:rPr>
          <w:lang w:val="en-US"/>
        </w:rPr>
        <w:tab/>
        <w:t>When a means of automatic identification is required for a station aiding navigation at sea, the responsible administration should assign a nine-digit unique number in the format 9</w:t>
      </w:r>
      <w:r w:rsidRPr="00047992">
        <w:rPr>
          <w:vertAlign w:val="subscript"/>
          <w:lang w:val="en-US"/>
        </w:rPr>
        <w:t>1</w:t>
      </w:r>
      <w:r w:rsidRPr="00047992">
        <w:rPr>
          <w:lang w:val="en-US"/>
        </w:rPr>
        <w:t>9</w:t>
      </w:r>
      <w:r w:rsidRPr="00047992">
        <w:rPr>
          <w:vertAlign w:val="subscript"/>
          <w:lang w:val="en-US"/>
        </w:rPr>
        <w:t>2</w:t>
      </w:r>
      <w:r w:rsidRPr="00047992">
        <w:rPr>
          <w:lang w:val="en-US"/>
        </w:rPr>
        <w:t>M</w:t>
      </w:r>
      <w:r w:rsidRPr="00047992">
        <w:rPr>
          <w:vertAlign w:val="subscript"/>
          <w:lang w:val="en-US"/>
        </w:rPr>
        <w:t>3</w:t>
      </w:r>
      <w:r w:rsidRPr="00047992">
        <w:rPr>
          <w:lang w:val="en-US"/>
        </w:rPr>
        <w:t>I</w:t>
      </w:r>
      <w:r w:rsidRPr="00047992">
        <w:rPr>
          <w:vertAlign w:val="subscript"/>
          <w:lang w:val="en-US"/>
        </w:rPr>
        <w:t>4</w:t>
      </w:r>
      <w:r w:rsidRPr="00047992">
        <w:rPr>
          <w:lang w:val="en-US"/>
        </w:rPr>
        <w:t>D</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the digits 3, 4 and 5 represent the MID and X is any figure from 0 to 9. The MID represents the administration having jurisdiction over the call identity for the navigational aid.</w:t>
      </w:r>
    </w:p>
    <w:p w14:paraId="04B518E3" w14:textId="77777777" w:rsidR="00047992" w:rsidRPr="00047992" w:rsidRDefault="00047992" w:rsidP="00972C82">
      <w:pPr>
        <w:rPr>
          <w:lang w:val="en-US"/>
        </w:rPr>
      </w:pPr>
      <w:r w:rsidRPr="00047992">
        <w:rPr>
          <w:b/>
          <w:bCs/>
          <w:lang w:val="en-US"/>
        </w:rPr>
        <w:t>2</w:t>
      </w:r>
      <w:r w:rsidRPr="00047992">
        <w:rPr>
          <w:lang w:val="en-US"/>
        </w:rPr>
        <w:tab/>
        <w:t>The format shown above applies to all types of aid to navigation (AtoN) as listed in the most recent version of Recommendation ITU-R M.1371, see AIS Message 21 parameter «Type of aids to navigation» and the associated table for this parameter. This format is used for all AIS stations for the transmission of messages that relate to AtoN. In the case where an AIS base station is collocated with an AIS AtoN station the messages related to the base station operation should be assigned an identification number in the format given in Annex 2.</w:t>
      </w:r>
    </w:p>
    <w:p w14:paraId="32886E12" w14:textId="77777777" w:rsidR="00047992" w:rsidRPr="00047992" w:rsidRDefault="00047992" w:rsidP="00972C82">
      <w:pPr>
        <w:rPr>
          <w:lang w:val="en-US"/>
        </w:rPr>
      </w:pPr>
      <w:r w:rsidRPr="00047992">
        <w:rPr>
          <w:b/>
          <w:bCs/>
          <w:lang w:val="en-US"/>
        </w:rPr>
        <w:t>3</w:t>
      </w:r>
      <w:r w:rsidRPr="00047992">
        <w:rPr>
          <w:lang w:val="en-US"/>
        </w:rPr>
        <w:tab/>
        <w:t>The format scheme shown above will accommodate 10 000 AtoN per MID. If the administration concerned has more than 10 000 they may use an additional country code (MID) if it is already assigned by the ITU giving a further 10 000 identities.</w:t>
      </w:r>
    </w:p>
    <w:p w14:paraId="36F36575" w14:textId="77777777" w:rsidR="00047992" w:rsidRPr="00047992" w:rsidRDefault="00047992" w:rsidP="00972C82">
      <w:pPr>
        <w:rPr>
          <w:lang w:val="en-US"/>
        </w:rPr>
      </w:pPr>
      <w:r w:rsidRPr="00047992">
        <w:rPr>
          <w:b/>
          <w:bCs/>
          <w:lang w:val="en-US"/>
        </w:rPr>
        <w:t>4</w:t>
      </w:r>
      <w:r w:rsidRPr="00047992">
        <w:rPr>
          <w:lang w:val="en-US"/>
        </w:rPr>
        <w:tab/>
        <w:t>The administration may use the sixth digit to differentiate between certain specific uses of the MMSI, as shown in the example applications below:</w:t>
      </w:r>
    </w:p>
    <w:p w14:paraId="328806D5" w14:textId="77777777" w:rsidR="00047992" w:rsidRPr="00047992" w:rsidRDefault="00047992" w:rsidP="00972C82">
      <w:pPr>
        <w:tabs>
          <w:tab w:val="clear" w:pos="1134"/>
          <w:tab w:val="clear" w:pos="1871"/>
          <w:tab w:val="clear" w:pos="2268"/>
          <w:tab w:val="left" w:pos="1191"/>
          <w:tab w:val="left" w:pos="1588"/>
          <w:tab w:val="left" w:pos="1985"/>
        </w:tabs>
        <w:ind w:left="1134" w:hanging="1134"/>
        <w:jc w:val="both"/>
        <w:rPr>
          <w:lang w:val="en-US"/>
        </w:rPr>
      </w:pPr>
      <w:r w:rsidRPr="00047992">
        <w:rPr>
          <w:lang w:val="en-US"/>
        </w:rPr>
        <w:t>a)</w:t>
      </w:r>
      <w:r w:rsidRPr="00047992">
        <w:rPr>
          <w:lang w:val="en-US"/>
        </w:rPr>
        <w:tab/>
        <w:t>99MID1XXX</w:t>
      </w:r>
      <w:r w:rsidRPr="00047992">
        <w:rPr>
          <w:lang w:val="en-US"/>
        </w:rPr>
        <w:tab/>
      </w:r>
      <w:r w:rsidRPr="00047992">
        <w:rPr>
          <w:lang w:val="en-US"/>
        </w:rPr>
        <w:tab/>
        <w:t>Physical AIS AtoN</w:t>
      </w:r>
    </w:p>
    <w:p w14:paraId="277ADE3D"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jc w:val="both"/>
        <w:rPr>
          <w:lang w:val="en-US"/>
        </w:rPr>
      </w:pPr>
      <w:r w:rsidRPr="00047992">
        <w:rPr>
          <w:lang w:val="en-US"/>
        </w:rPr>
        <w:t>b)</w:t>
      </w:r>
      <w:r w:rsidRPr="00047992">
        <w:rPr>
          <w:lang w:val="en-US"/>
        </w:rPr>
        <w:tab/>
        <w:t>99MID6XXX</w:t>
      </w:r>
      <w:r w:rsidRPr="00047992">
        <w:rPr>
          <w:lang w:val="en-US"/>
        </w:rPr>
        <w:tab/>
      </w:r>
      <w:r w:rsidRPr="00047992">
        <w:rPr>
          <w:lang w:val="en-US"/>
        </w:rPr>
        <w:tab/>
        <w:t>Virtual AIS AtoN</w:t>
      </w:r>
    </w:p>
    <w:p w14:paraId="2FACA13A" w14:textId="77777777" w:rsidR="00047992" w:rsidRPr="00047992" w:rsidRDefault="00047992" w:rsidP="00972C82">
      <w:pPr>
        <w:rPr>
          <w:lang w:val="en-US"/>
        </w:rPr>
      </w:pPr>
      <w:r w:rsidRPr="00047992">
        <w:rPr>
          <w:b/>
          <w:bCs/>
          <w:lang w:val="en-US"/>
        </w:rPr>
        <w:t>5</w:t>
      </w:r>
      <w:r w:rsidRPr="00047992">
        <w:rPr>
          <w:lang w:val="en-US"/>
        </w:rPr>
        <w:tab/>
        <w:t>This format scheme creates blocks of 999 numbers for each category of station, however the method shown here is optional and should be used only as a guidance.</w:t>
      </w:r>
    </w:p>
    <w:p w14:paraId="0CB20A76" w14:textId="77777777" w:rsidR="00047992" w:rsidRPr="00047992" w:rsidRDefault="00047992" w:rsidP="00972C82">
      <w:pPr>
        <w:rPr>
          <w:lang w:val="en-US"/>
        </w:rPr>
      </w:pPr>
      <w:r w:rsidRPr="00047992">
        <w:rPr>
          <w:b/>
          <w:bCs/>
          <w:lang w:val="en-US"/>
        </w:rPr>
        <w:t>6</w:t>
      </w:r>
      <w:r w:rsidRPr="00047992">
        <w:rPr>
          <w:lang w:val="en-US"/>
        </w:rPr>
        <w:tab/>
        <w:t>In addition to the use of the sixth digit to differentiate between specific navigational aids as explained above, the seventh digit may be used for national purposes, to define areas where the AIS AtoN are located or types of AIS AtoN to the discretion of the administration concerned.</w:t>
      </w:r>
    </w:p>
    <w:p w14:paraId="254802EC" w14:textId="77777777" w:rsidR="00047992" w:rsidRPr="00047992" w:rsidRDefault="00047992" w:rsidP="00972C82">
      <w:pPr>
        <w:rPr>
          <w:lang w:val="en-US"/>
        </w:rPr>
      </w:pPr>
      <w:r w:rsidRPr="00047992">
        <w:rPr>
          <w:b/>
          <w:bCs/>
          <w:lang w:val="en-US"/>
        </w:rPr>
        <w:t>7</w:t>
      </w:r>
      <w:r w:rsidRPr="00047992">
        <w:rPr>
          <w:lang w:val="en-US"/>
        </w:rPr>
        <w:tab/>
        <w:t>The details of these MMSI assignments should be made available but not limited to the International Association of Marine Aids to Navigation and Lighthouse Authorities (IALA) and appropriate national authorities.</w:t>
      </w:r>
    </w:p>
    <w:p w14:paraId="56A4D819" w14:textId="77777777" w:rsidR="00047992" w:rsidRPr="00047992" w:rsidRDefault="00047992" w:rsidP="00972C82">
      <w:pPr>
        <w:rPr>
          <w:lang w:val="en-US"/>
        </w:rPr>
      </w:pPr>
      <w:r w:rsidRPr="00047992">
        <w:rPr>
          <w:b/>
          <w:lang w:val="en-US"/>
        </w:rPr>
        <w:t>8</w:t>
      </w:r>
      <w:r w:rsidRPr="00047992">
        <w:rPr>
          <w:lang w:val="en-US"/>
        </w:rPr>
        <w:tab/>
        <w:t xml:space="preserve">The assigned MMSI to aids of navigation should also be available from the ITU MARS database (see RR No. </w:t>
      </w:r>
      <w:r w:rsidRPr="00047992">
        <w:rPr>
          <w:b/>
          <w:bCs/>
          <w:lang w:val="en-US"/>
        </w:rPr>
        <w:t>20.16</w:t>
      </w:r>
      <w:r w:rsidRPr="00047992">
        <w:rPr>
          <w:lang w:val="en-US"/>
        </w:rPr>
        <w:t>).</w:t>
      </w:r>
    </w:p>
    <w:p w14:paraId="0D03120C" w14:textId="77777777" w:rsidR="00047992" w:rsidRPr="00047992" w:rsidRDefault="00047992" w:rsidP="00047992">
      <w:pPr>
        <w:pageBreakBefore/>
        <w:tabs>
          <w:tab w:val="clear" w:pos="1134"/>
          <w:tab w:val="clear" w:pos="1871"/>
          <w:tab w:val="clear" w:pos="2268"/>
          <w:tab w:val="center" w:pos="4820"/>
        </w:tabs>
        <w:spacing w:before="360"/>
        <w:jc w:val="center"/>
        <w:rPr>
          <w:rFonts w:eastAsiaTheme="minorEastAsia"/>
          <w:b/>
          <w:lang w:val="en-US"/>
        </w:rPr>
      </w:pPr>
      <w:r w:rsidRPr="00047992">
        <w:rPr>
          <w:rFonts w:eastAsiaTheme="minorEastAsia"/>
          <w:b/>
          <w:sz w:val="28"/>
          <w:szCs w:val="28"/>
          <w:lang w:val="en-US"/>
        </w:rPr>
        <w:lastRenderedPageBreak/>
        <w:t>Section 5</w:t>
      </w:r>
      <w:r w:rsidRPr="00047992">
        <w:rPr>
          <w:rFonts w:eastAsiaTheme="minorEastAsia"/>
          <w:b/>
          <w:sz w:val="28"/>
          <w:szCs w:val="28"/>
          <w:lang w:val="en-US"/>
        </w:rPr>
        <w:br/>
      </w:r>
      <w:r w:rsidRPr="00047992">
        <w:rPr>
          <w:rFonts w:eastAsiaTheme="minorEastAsia"/>
          <w:b/>
          <w:sz w:val="28"/>
          <w:szCs w:val="28"/>
          <w:lang w:val="en-US"/>
        </w:rPr>
        <w:br/>
        <w:t>Assignment of identification to craft associated with a parent ship</w:t>
      </w:r>
      <w:r w:rsidRPr="00047992">
        <w:rPr>
          <w:rFonts w:eastAsiaTheme="minorEastAsia"/>
          <w:b/>
          <w:lang w:val="en-US"/>
        </w:rPr>
        <w:t xml:space="preserve"> </w:t>
      </w:r>
    </w:p>
    <w:p w14:paraId="49D81D77" w14:textId="77777777" w:rsidR="00047992" w:rsidRPr="00047992" w:rsidRDefault="00047992" w:rsidP="00972C82">
      <w:pPr>
        <w:tabs>
          <w:tab w:val="clear" w:pos="1871"/>
          <w:tab w:val="clear" w:pos="2268"/>
          <w:tab w:val="left" w:pos="1191"/>
          <w:tab w:val="left" w:pos="1588"/>
          <w:tab w:val="left" w:pos="1985"/>
        </w:tabs>
        <w:spacing w:before="320"/>
        <w:rPr>
          <w:lang w:val="en-US"/>
        </w:rPr>
      </w:pPr>
      <w:r w:rsidRPr="00047992">
        <w:rPr>
          <w:b/>
          <w:bCs/>
          <w:lang w:val="en-US"/>
        </w:rPr>
        <w:t>1</w:t>
      </w:r>
      <w:r w:rsidRPr="00047992">
        <w:rPr>
          <w:lang w:val="en-US"/>
        </w:rPr>
        <w:tab/>
        <w:t>Craft associated with a parent ship, need unique identification. These crafts which participate in the maritime mobile service should be assigned a nine-digit unique number in the format 9</w:t>
      </w:r>
      <w:r w:rsidRPr="00047992">
        <w:rPr>
          <w:vertAlign w:val="subscript"/>
          <w:lang w:val="en-US"/>
        </w:rPr>
        <w:t>1</w:t>
      </w:r>
      <w:r w:rsidRPr="00047992">
        <w:rPr>
          <w:lang w:val="en-US"/>
        </w:rPr>
        <w:t>8</w:t>
      </w:r>
      <w:r w:rsidRPr="00047992">
        <w:rPr>
          <w:vertAlign w:val="subscript"/>
          <w:lang w:val="en-US"/>
        </w:rPr>
        <w:t>2</w:t>
      </w:r>
      <w:r w:rsidRPr="00047992">
        <w:rPr>
          <w:lang w:val="en-US"/>
        </w:rPr>
        <w:t>M</w:t>
      </w:r>
      <w:r w:rsidRPr="00047992">
        <w:rPr>
          <w:vertAlign w:val="subscript"/>
          <w:lang w:val="en-US"/>
        </w:rPr>
        <w:t>3</w:t>
      </w:r>
      <w:r w:rsidRPr="00047992">
        <w:rPr>
          <w:lang w:val="en-US"/>
        </w:rPr>
        <w:t>I</w:t>
      </w:r>
      <w:r w:rsidRPr="00047992">
        <w:rPr>
          <w:vertAlign w:val="subscript"/>
          <w:lang w:val="en-US"/>
        </w:rPr>
        <w:t>4</w:t>
      </w:r>
      <w:r w:rsidRPr="00047992">
        <w:rPr>
          <w:lang w:val="en-US"/>
        </w:rPr>
        <w:t>D</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the digits 3, 4 and 5 represent the MID and X is any figure from 0 to 9. The MID represents the administration having jurisdiction over the call identity for the craft associated with a parent ship.</w:t>
      </w:r>
    </w:p>
    <w:p w14:paraId="02EF4689" w14:textId="77777777" w:rsidR="00047992" w:rsidRPr="00047992" w:rsidRDefault="00047992" w:rsidP="00972C82">
      <w:pPr>
        <w:rPr>
          <w:lang w:val="en-US"/>
        </w:rPr>
      </w:pPr>
      <w:r w:rsidRPr="00047992">
        <w:rPr>
          <w:b/>
          <w:bCs/>
          <w:lang w:val="en-US"/>
        </w:rPr>
        <w:t>2</w:t>
      </w:r>
      <w:r w:rsidRPr="00047992">
        <w:rPr>
          <w:lang w:val="en-US"/>
        </w:rPr>
        <w:tab/>
        <w:t>This numbering format is only valid for devices on board craft associated with a parent ship. A craft may carry multiple devices which would be identified by the MMSI assigned to the craft. These devices may be located in lifeboats, life-rafts, rescue-boats or other craft belonging to a parent ship.</w:t>
      </w:r>
    </w:p>
    <w:p w14:paraId="3071A341" w14:textId="77777777" w:rsidR="00047992" w:rsidRPr="00047992" w:rsidRDefault="00047992" w:rsidP="00972C82">
      <w:pPr>
        <w:rPr>
          <w:lang w:val="en-US"/>
        </w:rPr>
      </w:pPr>
      <w:r w:rsidRPr="00047992">
        <w:rPr>
          <w:b/>
          <w:bCs/>
          <w:lang w:val="en-US"/>
        </w:rPr>
        <w:t>3</w:t>
      </w:r>
      <w:r w:rsidRPr="00047992">
        <w:rPr>
          <w:lang w:val="en-US"/>
        </w:rPr>
        <w:tab/>
        <w:t>A unique MMSI should be assigned for each craft associated with a parent ship and will have to be separately registered and linked to the MMSI of the parent ship.</w:t>
      </w:r>
    </w:p>
    <w:p w14:paraId="1290B1E9" w14:textId="77777777" w:rsidR="00047992" w:rsidRPr="00047992" w:rsidRDefault="00047992" w:rsidP="00972C82">
      <w:pPr>
        <w:rPr>
          <w:lang w:val="en-US"/>
        </w:rPr>
      </w:pPr>
      <w:r w:rsidRPr="00047992">
        <w:rPr>
          <w:b/>
          <w:bCs/>
          <w:lang w:val="en-US"/>
        </w:rPr>
        <w:t>4</w:t>
      </w:r>
      <w:r w:rsidRPr="00047992">
        <w:rPr>
          <w:lang w:val="en-US"/>
        </w:rPr>
        <w:tab/>
        <w:t>The format scheme shown above will accommodate 10 000 crafts associated with parent ships per MID. If the administration concerned has more than 10 000 they may use an additional country code (MID) if it is already assigned by the ITU giving a further 10 000 identities.</w:t>
      </w:r>
    </w:p>
    <w:p w14:paraId="5405F216" w14:textId="77777777" w:rsidR="00047992" w:rsidRPr="00047992" w:rsidRDefault="00047992" w:rsidP="00972C82">
      <w:pPr>
        <w:rPr>
          <w:lang w:val="en-US"/>
        </w:rPr>
      </w:pPr>
      <w:r w:rsidRPr="00047992">
        <w:rPr>
          <w:b/>
          <w:bCs/>
          <w:lang w:val="en-US"/>
        </w:rPr>
        <w:t>5</w:t>
      </w:r>
      <w:r w:rsidRPr="00047992">
        <w:rPr>
          <w:lang w:val="en-US"/>
        </w:rPr>
        <w:tab/>
        <w:t xml:space="preserve">The assigned MMSI to these craft associated with a parent ship should also be available from the ITU MARS database (see RR No. </w:t>
      </w:r>
      <w:r w:rsidRPr="00047992">
        <w:rPr>
          <w:b/>
          <w:bCs/>
          <w:lang w:val="en-US"/>
        </w:rPr>
        <w:t>20.16</w:t>
      </w:r>
      <w:r w:rsidRPr="00047992">
        <w:rPr>
          <w:lang w:val="en-US"/>
        </w:rPr>
        <w:t xml:space="preserve">). </w:t>
      </w:r>
    </w:p>
    <w:p w14:paraId="032529E9"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43C5830C"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0B412E12" w14:textId="77777777" w:rsidR="00047992" w:rsidRPr="00047992" w:rsidRDefault="00047992" w:rsidP="00047992">
      <w:pPr>
        <w:keepNext/>
        <w:keepLines/>
        <w:tabs>
          <w:tab w:val="clear" w:pos="1134"/>
          <w:tab w:val="clear" w:pos="1871"/>
          <w:tab w:val="clear" w:pos="2268"/>
          <w:tab w:val="left" w:pos="794"/>
          <w:tab w:val="left" w:pos="1191"/>
          <w:tab w:val="left" w:pos="1588"/>
          <w:tab w:val="left" w:pos="1985"/>
        </w:tabs>
        <w:spacing w:before="480" w:after="80"/>
        <w:jc w:val="center"/>
        <w:rPr>
          <w:b/>
          <w:sz w:val="28"/>
          <w:lang w:val="en-US"/>
        </w:rPr>
      </w:pPr>
      <w:r w:rsidRPr="00047992">
        <w:rPr>
          <w:b/>
          <w:sz w:val="28"/>
          <w:lang w:val="en-US"/>
        </w:rPr>
        <w:t>Annex 2</w:t>
      </w:r>
      <w:r w:rsidRPr="00047992">
        <w:rPr>
          <w:b/>
          <w:sz w:val="28"/>
          <w:lang w:val="en-US"/>
        </w:rPr>
        <w:br/>
      </w:r>
      <w:r w:rsidRPr="00047992">
        <w:rPr>
          <w:b/>
          <w:sz w:val="28"/>
          <w:lang w:val="en-US"/>
        </w:rPr>
        <w:br/>
        <w:t>Maritime identities used for other maritime devices for special purposes</w:t>
      </w:r>
    </w:p>
    <w:p w14:paraId="5E911053"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360"/>
        <w:jc w:val="both"/>
        <w:rPr>
          <w:lang w:val="en-US"/>
        </w:rPr>
      </w:pPr>
      <w:r w:rsidRPr="00047992">
        <w:rPr>
          <w:lang w:val="en-US"/>
        </w:rPr>
        <w:t>These identities use MID numbering resources, but have special uses defined in each of the sections below.</w:t>
      </w:r>
    </w:p>
    <w:p w14:paraId="7E2C2B4C"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lang w:val="en-US"/>
        </w:rPr>
      </w:pPr>
      <w:r w:rsidRPr="00047992">
        <w:rPr>
          <w:rFonts w:eastAsiaTheme="minorEastAsia"/>
          <w:b/>
          <w:sz w:val="28"/>
          <w:szCs w:val="28"/>
          <w:lang w:val="en-US"/>
        </w:rPr>
        <w:t>Section 1</w:t>
      </w:r>
      <w:r w:rsidRPr="00047992">
        <w:rPr>
          <w:rFonts w:eastAsiaTheme="minorEastAsia"/>
          <w:b/>
          <w:sz w:val="28"/>
          <w:szCs w:val="28"/>
          <w:lang w:val="en-US"/>
        </w:rPr>
        <w:br/>
      </w:r>
      <w:r w:rsidRPr="00047992">
        <w:rPr>
          <w:rFonts w:eastAsiaTheme="minorEastAsia"/>
          <w:b/>
          <w:sz w:val="28"/>
          <w:szCs w:val="28"/>
          <w:lang w:val="en-US"/>
        </w:rPr>
        <w:br/>
        <w:t>Assignment of identities for handheld VHF transceivers with digital selective calling and global navigation satellite system</w:t>
      </w:r>
    </w:p>
    <w:p w14:paraId="7F85F911" w14:textId="77777777" w:rsidR="00047992" w:rsidRPr="00047992" w:rsidRDefault="00047992" w:rsidP="00972C82">
      <w:pPr>
        <w:tabs>
          <w:tab w:val="clear" w:pos="1871"/>
          <w:tab w:val="clear" w:pos="2268"/>
          <w:tab w:val="left" w:pos="1191"/>
          <w:tab w:val="left" w:pos="1588"/>
          <w:tab w:val="left" w:pos="1985"/>
        </w:tabs>
        <w:spacing w:before="360"/>
        <w:rPr>
          <w:lang w:val="en-US"/>
        </w:rPr>
      </w:pPr>
      <w:r w:rsidRPr="00047992">
        <w:rPr>
          <w:b/>
          <w:bCs/>
          <w:lang w:val="en-US"/>
        </w:rPr>
        <w:t>1</w:t>
      </w:r>
      <w:r w:rsidRPr="00047992">
        <w:rPr>
          <w:lang w:val="en-US"/>
        </w:rPr>
        <w:tab/>
        <w:t>A handheld VHF transceiver with DSC and GNSS may require a unique identification showing that this device has restricted battery capacity and restricted coverage area. This may give additional information in an emergency case.</w:t>
      </w:r>
    </w:p>
    <w:p w14:paraId="51B1081F" w14:textId="77777777" w:rsidR="00047992" w:rsidRPr="00047992" w:rsidRDefault="00047992" w:rsidP="00972C82">
      <w:pPr>
        <w:rPr>
          <w:lang w:val="en-US"/>
        </w:rPr>
      </w:pPr>
      <w:r w:rsidRPr="00047992">
        <w:rPr>
          <w:b/>
          <w:lang w:val="en-US"/>
        </w:rPr>
        <w:t>2</w:t>
      </w:r>
      <w:r w:rsidRPr="00047992">
        <w:rPr>
          <w:lang w:val="en-US"/>
        </w:rPr>
        <w:tab/>
        <w:t>The handheld VHF transceiver with DSC and GNSS should be used exclusively in the maritime mobile service.</w:t>
      </w:r>
    </w:p>
    <w:p w14:paraId="0F916C59" w14:textId="77777777" w:rsidR="00047992" w:rsidRPr="00047992" w:rsidRDefault="00047992" w:rsidP="00972C82">
      <w:pPr>
        <w:rPr>
          <w:lang w:val="en-US"/>
        </w:rPr>
      </w:pPr>
      <w:r w:rsidRPr="00047992">
        <w:rPr>
          <w:b/>
          <w:bCs/>
          <w:lang w:val="en-US"/>
        </w:rPr>
        <w:t>3</w:t>
      </w:r>
      <w:r w:rsidRPr="00047992">
        <w:rPr>
          <w:lang w:val="en-US"/>
        </w:rPr>
        <w:tab/>
        <w:t>Handheld VHF transceiver with DSC and GNSS participating in the maritime mobile service should be assigned a unique 9-digit number in the format 8</w:t>
      </w:r>
      <w:r w:rsidRPr="00047992">
        <w:rPr>
          <w:vertAlign w:val="subscript"/>
          <w:lang w:val="en-US"/>
        </w:rPr>
        <w:t>1</w:t>
      </w:r>
      <w:r w:rsidRPr="00047992">
        <w:rPr>
          <w:lang w:val="en-US"/>
        </w:rPr>
        <w:t>M</w:t>
      </w:r>
      <w:r w:rsidRPr="00047992">
        <w:rPr>
          <w:vertAlign w:val="subscript"/>
          <w:lang w:val="en-US"/>
        </w:rPr>
        <w:t>2</w:t>
      </w:r>
      <w:r w:rsidRPr="00047992">
        <w:rPr>
          <w:lang w:val="en-US"/>
        </w:rPr>
        <w:t>I</w:t>
      </w:r>
      <w:r w:rsidRPr="00047992">
        <w:rPr>
          <w:vertAlign w:val="subscript"/>
          <w:lang w:val="en-US"/>
        </w:rPr>
        <w:t>3</w:t>
      </w:r>
      <w:r w:rsidRPr="00047992">
        <w:rPr>
          <w:lang w:val="en-US"/>
        </w:rPr>
        <w:t>D</w:t>
      </w:r>
      <w:r w:rsidRPr="00047992">
        <w:rPr>
          <w:vertAlign w:val="subscript"/>
          <w:lang w:val="en-US"/>
        </w:rPr>
        <w:t>4</w:t>
      </w:r>
      <w:r w:rsidRPr="00047992">
        <w:rPr>
          <w:lang w:val="en-US"/>
        </w:rPr>
        <w:t>X</w:t>
      </w:r>
      <w:r w:rsidRPr="00047992">
        <w:rPr>
          <w:vertAlign w:val="subscript"/>
          <w:lang w:val="en-US"/>
        </w:rPr>
        <w:t>5</w:t>
      </w:r>
      <w:r w:rsidRPr="00047992">
        <w:rPr>
          <w:lang w:val="en-US"/>
        </w:rPr>
        <w:t>X</w:t>
      </w:r>
      <w:r w:rsidRPr="00047992">
        <w:rPr>
          <w:vertAlign w:val="subscript"/>
          <w:lang w:val="en-US"/>
        </w:rPr>
        <w:t>6</w:t>
      </w:r>
      <w:r w:rsidRPr="00047992">
        <w:rPr>
          <w:lang w:val="en-US"/>
        </w:rPr>
        <w:t>X</w:t>
      </w:r>
      <w:r w:rsidRPr="00047992">
        <w:rPr>
          <w:vertAlign w:val="subscript"/>
          <w:lang w:val="en-US"/>
        </w:rPr>
        <w:t>7</w:t>
      </w:r>
      <w:r w:rsidRPr="00047992">
        <w:rPr>
          <w:lang w:val="en-US"/>
        </w:rPr>
        <w:t>X</w:t>
      </w:r>
      <w:r w:rsidRPr="00047992">
        <w:rPr>
          <w:vertAlign w:val="subscript"/>
          <w:lang w:val="en-US"/>
        </w:rPr>
        <w:t>8</w:t>
      </w:r>
      <w:r w:rsidRPr="00047992">
        <w:rPr>
          <w:lang w:val="en-US"/>
        </w:rPr>
        <w:t>X</w:t>
      </w:r>
      <w:r w:rsidRPr="00047992">
        <w:rPr>
          <w:vertAlign w:val="subscript"/>
          <w:lang w:val="en-US"/>
        </w:rPr>
        <w:t>9</w:t>
      </w:r>
      <w:r w:rsidRPr="00047992">
        <w:rPr>
          <w:lang w:val="en-US"/>
        </w:rPr>
        <w:t xml:space="preserve"> where </w:t>
      </w:r>
      <w:r w:rsidRPr="00047992">
        <w:rPr>
          <w:lang w:val="en-US"/>
        </w:rPr>
        <w:lastRenderedPageBreak/>
        <w:t>digits 2, 3 and 4 represents the MID and X is any figure from 0 to 9. The MID represents the administration assigning the identity to the handheld transceiver.</w:t>
      </w:r>
    </w:p>
    <w:p w14:paraId="58F65910" w14:textId="77777777" w:rsidR="00047992" w:rsidRPr="00047992" w:rsidRDefault="00047992" w:rsidP="00047992">
      <w:pPr>
        <w:tabs>
          <w:tab w:val="clear" w:pos="1134"/>
          <w:tab w:val="clear" w:pos="1871"/>
          <w:tab w:val="clear" w:pos="2268"/>
          <w:tab w:val="left" w:pos="794"/>
          <w:tab w:val="center" w:pos="4820"/>
          <w:tab w:val="right" w:pos="9639"/>
        </w:tabs>
        <w:jc w:val="both"/>
        <w:rPr>
          <w:lang w:val="en-US"/>
        </w:rPr>
      </w:pPr>
      <w:r w:rsidRPr="00047992">
        <w:rPr>
          <w:lang w:val="en-US"/>
        </w:rPr>
        <w:tab/>
      </w:r>
      <w:r w:rsidRPr="00047992">
        <w:rPr>
          <w:lang w:val="en-US"/>
        </w:rPr>
        <w:tab/>
        <w:t>8</w:t>
      </w:r>
      <w:r w:rsidRPr="00047992">
        <w:rPr>
          <w:rFonts w:ascii="Times New Roman Bold" w:hAnsi="Times New Roman Bold"/>
          <w:vertAlign w:val="subscript"/>
          <w:lang w:val="en-US"/>
        </w:rPr>
        <w:t>1</w:t>
      </w:r>
      <w:r w:rsidRPr="00047992">
        <w:rPr>
          <w:lang w:val="en-US"/>
        </w:rPr>
        <w:t>M</w:t>
      </w:r>
      <w:r w:rsidRPr="00047992">
        <w:rPr>
          <w:rFonts w:ascii="Times New Roman Bold" w:hAnsi="Times New Roman Bold"/>
          <w:vertAlign w:val="subscript"/>
          <w:lang w:val="en-US"/>
        </w:rPr>
        <w:t>2</w:t>
      </w:r>
      <w:r w:rsidRPr="00047992">
        <w:rPr>
          <w:lang w:val="en-US"/>
        </w:rPr>
        <w:t>I</w:t>
      </w:r>
      <w:r w:rsidRPr="00047992">
        <w:rPr>
          <w:rFonts w:ascii="Times New Roman Bold" w:hAnsi="Times New Roman Bold"/>
          <w:vertAlign w:val="subscript"/>
          <w:lang w:val="en-US"/>
        </w:rPr>
        <w:t>3</w:t>
      </w:r>
      <w:r w:rsidRPr="00047992">
        <w:rPr>
          <w:lang w:val="en-US"/>
        </w:rPr>
        <w:t>D</w:t>
      </w:r>
      <w:r w:rsidRPr="00047992">
        <w:rPr>
          <w:rFonts w:ascii="Times New Roman Bold" w:hAnsi="Times New Roman Bold"/>
          <w:vertAlign w:val="subscript"/>
          <w:lang w:val="en-US"/>
        </w:rPr>
        <w:t>4</w:t>
      </w:r>
      <w:r w:rsidRPr="00047992">
        <w:rPr>
          <w:lang w:val="en-US"/>
        </w:rPr>
        <w:t>X</w:t>
      </w:r>
      <w:r w:rsidRPr="00047992">
        <w:rPr>
          <w:rFonts w:ascii="Times New Roman Bold" w:hAnsi="Times New Roman Bold"/>
          <w:vertAlign w:val="subscript"/>
          <w:lang w:val="en-US"/>
        </w:rPr>
        <w:t>5</w:t>
      </w:r>
      <w:r w:rsidRPr="00047992">
        <w:rPr>
          <w:lang w:val="en-US"/>
        </w:rPr>
        <w:t>X</w:t>
      </w:r>
      <w:r w:rsidRPr="00047992">
        <w:rPr>
          <w:rFonts w:ascii="Times New Roman Bold" w:hAnsi="Times New Roman Bold"/>
          <w:vertAlign w:val="subscript"/>
          <w:lang w:val="en-US"/>
        </w:rPr>
        <w:t>6</w:t>
      </w:r>
      <w:r w:rsidRPr="00047992">
        <w:rPr>
          <w:lang w:val="en-US"/>
        </w:rPr>
        <w:t>X</w:t>
      </w:r>
      <w:r w:rsidRPr="00047992">
        <w:rPr>
          <w:rFonts w:ascii="Times New Roman Bold" w:hAnsi="Times New Roman Bold"/>
          <w:vertAlign w:val="subscript"/>
          <w:lang w:val="en-US"/>
        </w:rPr>
        <w:t>7</w:t>
      </w:r>
      <w:r w:rsidRPr="00047992">
        <w:rPr>
          <w:lang w:val="en-US"/>
        </w:rPr>
        <w:t>X</w:t>
      </w:r>
      <w:r w:rsidRPr="00047992">
        <w:rPr>
          <w:rFonts w:ascii="Times New Roman Bold" w:hAnsi="Times New Roman Bold"/>
          <w:vertAlign w:val="subscript"/>
          <w:lang w:val="en-US"/>
        </w:rPr>
        <w:t>8</w:t>
      </w:r>
      <w:r w:rsidRPr="00047992">
        <w:rPr>
          <w:lang w:val="en-US"/>
        </w:rPr>
        <w:t>X</w:t>
      </w:r>
      <w:r w:rsidRPr="00047992">
        <w:rPr>
          <w:rFonts w:ascii="Times New Roman Bold" w:hAnsi="Times New Roman Bold"/>
          <w:vertAlign w:val="subscript"/>
          <w:lang w:val="en-US"/>
        </w:rPr>
        <w:t>9</w:t>
      </w:r>
    </w:p>
    <w:p w14:paraId="7DC3A6A2" w14:textId="77777777" w:rsidR="00047992" w:rsidRPr="00047992" w:rsidRDefault="00047992" w:rsidP="00972C82">
      <w:pPr>
        <w:rPr>
          <w:lang w:val="en-US"/>
        </w:rPr>
      </w:pPr>
      <w:r w:rsidRPr="00047992">
        <w:rPr>
          <w:b/>
          <w:bCs/>
          <w:lang w:val="en-US"/>
        </w:rPr>
        <w:t>4</w:t>
      </w:r>
      <w:r w:rsidRPr="00047992">
        <w:rPr>
          <w:lang w:val="en-US"/>
        </w:rPr>
        <w:tab/>
        <w:t>The procedure and criteria for assignment and registration of these identities should be left to the administration concerned.</w:t>
      </w:r>
    </w:p>
    <w:p w14:paraId="55DC7D4D" w14:textId="77777777" w:rsidR="00047992" w:rsidRPr="00047992" w:rsidRDefault="00047992" w:rsidP="00972C82">
      <w:pPr>
        <w:rPr>
          <w:lang w:val="en-US"/>
        </w:rPr>
      </w:pPr>
      <w:r w:rsidRPr="00047992">
        <w:rPr>
          <w:b/>
          <w:bCs/>
          <w:lang w:val="en-US"/>
        </w:rPr>
        <w:t>5</w:t>
      </w:r>
      <w:r w:rsidRPr="00047992">
        <w:rPr>
          <w:lang w:val="en-US"/>
        </w:rPr>
        <w:tab/>
        <w:t>Some minimum of procedures for registration of this identity should be observed:</w:t>
      </w:r>
    </w:p>
    <w:p w14:paraId="06BFD4E8"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lang w:val="en-US"/>
        </w:rPr>
      </w:pPr>
      <w:r w:rsidRPr="00047992">
        <w:rPr>
          <w:lang w:val="en-US"/>
        </w:rPr>
        <w:t>a)</w:t>
      </w:r>
      <w:r w:rsidRPr="00047992">
        <w:rPr>
          <w:lang w:val="en-US"/>
        </w:rPr>
        <w:tab/>
      </w:r>
      <w:proofErr w:type="gramStart"/>
      <w:r w:rsidRPr="00047992">
        <w:rPr>
          <w:lang w:val="en-US"/>
        </w:rPr>
        <w:t>all</w:t>
      </w:r>
      <w:proofErr w:type="gramEnd"/>
      <w:r w:rsidRPr="00047992">
        <w:rPr>
          <w:lang w:val="en-US"/>
        </w:rPr>
        <w:t xml:space="preserve">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RCC;</w:t>
      </w:r>
    </w:p>
    <w:p w14:paraId="08578B45"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lang w:val="en-US"/>
        </w:rPr>
      </w:pPr>
      <w:r w:rsidRPr="00047992">
        <w:rPr>
          <w:lang w:val="en-US"/>
        </w:rPr>
        <w:t>b)</w:t>
      </w:r>
      <w:r w:rsidRPr="00047992">
        <w:rPr>
          <w:lang w:val="en-US"/>
        </w:rPr>
        <w:tab/>
      </w:r>
      <w:proofErr w:type="gramStart"/>
      <w:r w:rsidRPr="00047992">
        <w:rPr>
          <w:lang w:val="en-US"/>
        </w:rPr>
        <w:t>the</w:t>
      </w:r>
      <w:proofErr w:type="gramEnd"/>
      <w:r w:rsidRPr="00047992">
        <w:rPr>
          <w:lang w:val="en-US"/>
        </w:rPr>
        <w:t xml:space="preserve"> reuse of this identity should follow the guidance of Annex 3 of this Recommendation.</w:t>
      </w:r>
    </w:p>
    <w:p w14:paraId="21869861" w14:textId="77777777" w:rsidR="00047992" w:rsidRPr="00047992" w:rsidRDefault="00047992" w:rsidP="00972C82">
      <w:pPr>
        <w:rPr>
          <w:lang w:val="en-US"/>
        </w:rPr>
      </w:pPr>
      <w:r w:rsidRPr="00047992">
        <w:rPr>
          <w:b/>
          <w:bCs/>
          <w:lang w:val="en-US"/>
        </w:rPr>
        <w:t>6</w:t>
      </w:r>
      <w:r w:rsidRPr="00047992">
        <w:rPr>
          <w:lang w:val="en-US"/>
        </w:rPr>
        <w:tab/>
        <w:t>The administration may use the 5th digit to differentiate between certain specific uses/users of the maritime identity. However, this method is optional and for national use only.</w:t>
      </w:r>
    </w:p>
    <w:p w14:paraId="43909190"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Cs w:val="24"/>
          <w:lang w:val="en-US"/>
        </w:rPr>
      </w:pPr>
    </w:p>
    <w:p w14:paraId="1C2D105D"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u w:val="single"/>
          <w:lang w:val="en-US"/>
        </w:rPr>
      </w:pPr>
      <w:r w:rsidRPr="00047992">
        <w:rPr>
          <w:rFonts w:eastAsiaTheme="minorEastAsia"/>
          <w:b/>
          <w:sz w:val="28"/>
          <w:szCs w:val="28"/>
          <w:lang w:val="en-US"/>
        </w:rPr>
        <w:t>Section 2</w:t>
      </w:r>
      <w:r w:rsidRPr="00047992">
        <w:rPr>
          <w:rFonts w:eastAsiaTheme="minorEastAsia"/>
          <w:b/>
          <w:sz w:val="28"/>
          <w:szCs w:val="28"/>
          <w:lang w:val="en-US"/>
        </w:rPr>
        <w:br/>
      </w:r>
      <w:r w:rsidRPr="00047992">
        <w:rPr>
          <w:rFonts w:eastAsiaTheme="minorEastAsia"/>
          <w:b/>
          <w:sz w:val="28"/>
          <w:szCs w:val="28"/>
          <w:lang w:val="en-US"/>
        </w:rPr>
        <w:br/>
        <w:t>Devices using a freeform number identity</w:t>
      </w:r>
    </w:p>
    <w:p w14:paraId="07D98B77" w14:textId="77777777" w:rsidR="00047992" w:rsidRPr="00047992" w:rsidRDefault="00047992" w:rsidP="00972C82">
      <w:pPr>
        <w:tabs>
          <w:tab w:val="clear" w:pos="1134"/>
          <w:tab w:val="clear" w:pos="1871"/>
          <w:tab w:val="clear" w:pos="2268"/>
          <w:tab w:val="left" w:pos="794"/>
          <w:tab w:val="left" w:pos="1191"/>
          <w:tab w:val="left" w:pos="1588"/>
          <w:tab w:val="left" w:pos="1985"/>
        </w:tabs>
        <w:spacing w:before="360"/>
        <w:rPr>
          <w:lang w:val="en-US"/>
        </w:rPr>
      </w:pPr>
      <w:r w:rsidRPr="00047992">
        <w:rPr>
          <w:lang w:val="en-US"/>
        </w:rPr>
        <w:t xml:space="preserve">These identities, which use the 3-digit prefix (allocated from the table of maritime identification digits), are used to identify maritime radio equipment like the AIS-SART, </w:t>
      </w:r>
      <w:ins w:id="166" w:author="Author" w:date="2018-06-14T11:54:00Z">
        <w:r w:rsidRPr="00047992">
          <w:rPr>
            <w:lang w:val="en-US"/>
          </w:rPr>
          <w:t>man overboard (</w:t>
        </w:r>
      </w:ins>
      <w:r w:rsidRPr="00047992">
        <w:rPr>
          <w:lang w:val="en-US"/>
        </w:rPr>
        <w:t>MOB</w:t>
      </w:r>
      <w:ins w:id="167" w:author="Author" w:date="2018-06-14T11:54:00Z">
        <w:r w:rsidRPr="00047992">
          <w:rPr>
            <w:lang w:val="en-US"/>
          </w:rPr>
          <w:t>)</w:t>
        </w:r>
      </w:ins>
      <w:r w:rsidRPr="00047992">
        <w:rPr>
          <w:lang w:val="en-US"/>
        </w:rPr>
        <w:t xml:space="preserve"> and EPIRB-AIS and similar equipment needing identification.</w:t>
      </w:r>
    </w:p>
    <w:p w14:paraId="3FC8193D" w14:textId="77777777" w:rsidR="00047992" w:rsidRPr="00047992" w:rsidRDefault="00047992" w:rsidP="00972C82">
      <w:pPr>
        <w:pStyle w:val="Heading1"/>
        <w:rPr>
          <w:lang w:val="en-US"/>
        </w:rPr>
      </w:pPr>
      <w:r w:rsidRPr="00047992">
        <w:rPr>
          <w:lang w:val="en-US"/>
        </w:rPr>
        <w:t>1</w:t>
      </w:r>
      <w:r w:rsidRPr="00047992">
        <w:rPr>
          <w:lang w:val="en-US"/>
        </w:rPr>
        <w:tab/>
        <w:t>Automatic identification system-search and rescue transmitter</w:t>
      </w:r>
    </w:p>
    <w:p w14:paraId="7A7D1E29"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r w:rsidRPr="00047992">
        <w:rPr>
          <w:lang w:val="en-US"/>
        </w:rPr>
        <w:t>The AIS-SART s</w:t>
      </w:r>
      <w:r w:rsidRPr="00047992">
        <w:rPr>
          <w:lang w:val="en-US" w:eastAsia="ja-JP"/>
        </w:rPr>
        <w:t xml:space="preserve">hould </w:t>
      </w:r>
      <w:r w:rsidRPr="00047992">
        <w:rPr>
          <w:lang w:val="en-US"/>
        </w:rPr>
        <w:t>use an identity:</w:t>
      </w:r>
    </w:p>
    <w:p w14:paraId="2CFB0567" w14:textId="77777777" w:rsidR="00047992" w:rsidRPr="00047992" w:rsidRDefault="00047992" w:rsidP="00047992">
      <w:pPr>
        <w:tabs>
          <w:tab w:val="clear" w:pos="1134"/>
          <w:tab w:val="clear" w:pos="1871"/>
          <w:tab w:val="clear" w:pos="2268"/>
          <w:tab w:val="left" w:pos="794"/>
          <w:tab w:val="left" w:pos="1191"/>
          <w:tab w:val="left" w:pos="1588"/>
          <w:tab w:val="left" w:pos="1985"/>
          <w:tab w:val="center" w:pos="4820"/>
          <w:tab w:val="right" w:pos="9639"/>
        </w:tabs>
        <w:spacing w:before="240" w:after="120"/>
        <w:jc w:val="center"/>
        <w:rPr>
          <w:rFonts w:ascii="Times New Roman Bold" w:hAnsi="Times New Roman Bold"/>
          <w:vertAlign w:val="subscript"/>
          <w:lang w:val="en-US"/>
        </w:rPr>
      </w:pPr>
      <w:r w:rsidRPr="00047992">
        <w:rPr>
          <w:lang w:val="en-US"/>
        </w:rPr>
        <w:t>9</w:t>
      </w:r>
      <w:r w:rsidRPr="00047992">
        <w:rPr>
          <w:rFonts w:ascii="Times New Roman Bold" w:hAnsi="Times New Roman Bold"/>
          <w:vertAlign w:val="subscript"/>
          <w:lang w:val="en-US"/>
        </w:rPr>
        <w:t>1</w:t>
      </w:r>
      <w:r w:rsidRPr="00047992">
        <w:rPr>
          <w:lang w:val="en-US"/>
        </w:rPr>
        <w:t>7</w:t>
      </w:r>
      <w:r w:rsidRPr="00047992">
        <w:rPr>
          <w:rFonts w:ascii="Times New Roman Bold" w:hAnsi="Times New Roman Bold"/>
          <w:vertAlign w:val="subscript"/>
          <w:lang w:val="en-US"/>
        </w:rPr>
        <w:t>2</w:t>
      </w:r>
      <w:r w:rsidRPr="00047992">
        <w:rPr>
          <w:lang w:val="en-US"/>
        </w:rPr>
        <w:t>0</w:t>
      </w:r>
      <w:r w:rsidRPr="00047992">
        <w:rPr>
          <w:rFonts w:ascii="Times New Roman Bold" w:hAnsi="Times New Roman Bold"/>
          <w:vertAlign w:val="subscript"/>
          <w:lang w:val="en-US"/>
        </w:rPr>
        <w:t>3</w:t>
      </w:r>
      <w:r w:rsidRPr="00047992">
        <w:rPr>
          <w:lang w:val="en-US"/>
        </w:rPr>
        <w:t>X</w:t>
      </w:r>
      <w:r w:rsidRPr="00047992">
        <w:rPr>
          <w:rFonts w:ascii="Times New Roman Bold" w:hAnsi="Times New Roman Bold"/>
          <w:vertAlign w:val="subscript"/>
          <w:lang w:val="en-US"/>
        </w:rPr>
        <w:t>4</w:t>
      </w:r>
      <w:r w:rsidRPr="00047992">
        <w:rPr>
          <w:lang w:val="en-US"/>
        </w:rPr>
        <w:t>X</w:t>
      </w:r>
      <w:r w:rsidRPr="00047992">
        <w:rPr>
          <w:rFonts w:ascii="Times New Roman Bold" w:hAnsi="Times New Roman Bold"/>
          <w:vertAlign w:val="subscript"/>
          <w:lang w:val="en-US"/>
        </w:rPr>
        <w:t>5</w:t>
      </w:r>
      <w:r w:rsidRPr="00047992">
        <w:rPr>
          <w:lang w:val="en-US"/>
        </w:rPr>
        <w:t>Y</w:t>
      </w:r>
      <w:r w:rsidRPr="00047992">
        <w:rPr>
          <w:rFonts w:ascii="Times New Roman Bold" w:hAnsi="Times New Roman Bold"/>
          <w:vertAlign w:val="subscript"/>
          <w:lang w:val="en-US"/>
        </w:rPr>
        <w:t>6</w:t>
      </w:r>
      <w:r w:rsidRPr="00047992">
        <w:rPr>
          <w:lang w:val="en-US"/>
        </w:rPr>
        <w:t>Y</w:t>
      </w:r>
      <w:r w:rsidRPr="00047992">
        <w:rPr>
          <w:rFonts w:ascii="Times New Roman Bold" w:hAnsi="Times New Roman Bold"/>
          <w:vertAlign w:val="subscript"/>
          <w:lang w:val="en-US"/>
        </w:rPr>
        <w:t>7</w:t>
      </w:r>
      <w:r w:rsidRPr="00047992">
        <w:rPr>
          <w:lang w:val="en-US"/>
        </w:rPr>
        <w:t>Y</w:t>
      </w:r>
      <w:r w:rsidRPr="00047992">
        <w:rPr>
          <w:rFonts w:ascii="Times New Roman Bold" w:hAnsi="Times New Roman Bold"/>
          <w:vertAlign w:val="subscript"/>
          <w:lang w:val="en-US"/>
        </w:rPr>
        <w:t>8</w:t>
      </w:r>
      <w:r w:rsidRPr="00047992">
        <w:rPr>
          <w:lang w:val="en-US"/>
        </w:rPr>
        <w:t>Y</w:t>
      </w:r>
      <w:r w:rsidRPr="00047992">
        <w:rPr>
          <w:rFonts w:ascii="Times New Roman Bold" w:hAnsi="Times New Roman Bold"/>
          <w:vertAlign w:val="subscript"/>
          <w:lang w:val="en-US"/>
        </w:rPr>
        <w:t>9</w:t>
      </w:r>
    </w:p>
    <w:p w14:paraId="350B19A9"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240"/>
        <w:jc w:val="both"/>
        <w:rPr>
          <w:lang w:val="en-US"/>
        </w:rPr>
      </w:pPr>
      <w:r w:rsidRPr="00047992">
        <w:rPr>
          <w:lang w:val="en-US" w:eastAsia="ja-JP"/>
        </w:rPr>
        <w:t>(</w:t>
      </w:r>
      <w:proofErr w:type="gramStart"/>
      <w:r w:rsidRPr="00047992">
        <w:rPr>
          <w:lang w:val="en-US" w:eastAsia="ja-JP"/>
        </w:rPr>
        <w:t>where</w:t>
      </w:r>
      <w:proofErr w:type="gramEnd"/>
      <w:r w:rsidRPr="00047992">
        <w:rPr>
          <w:lang w:val="en-US" w:eastAsia="ja-JP"/>
        </w:rPr>
        <w:t xml:space="preserve"> </w:t>
      </w:r>
      <w:r w:rsidRPr="00047992">
        <w:rPr>
          <w:bCs/>
          <w:lang w:val="en-US"/>
        </w:rPr>
        <w:t>X</w:t>
      </w:r>
      <w:r w:rsidRPr="00047992">
        <w:rPr>
          <w:rFonts w:ascii="Times New Roman Bold" w:hAnsi="Times New Roman Bold"/>
          <w:bCs/>
          <w:vertAlign w:val="subscript"/>
          <w:lang w:val="en-US"/>
        </w:rPr>
        <w:t>4</w:t>
      </w:r>
      <w:r w:rsidRPr="00047992">
        <w:rPr>
          <w:bCs/>
          <w:lang w:val="en-US"/>
        </w:rPr>
        <w:t>X</w:t>
      </w:r>
      <w:r w:rsidRPr="00047992">
        <w:rPr>
          <w:rFonts w:ascii="Times New Roman Bold" w:hAnsi="Times New Roman Bold"/>
          <w:bCs/>
          <w:vertAlign w:val="subscript"/>
          <w:lang w:val="en-US"/>
        </w:rPr>
        <w:t>5</w:t>
      </w:r>
      <w:r w:rsidRPr="00047992">
        <w:rPr>
          <w:lang w:val="en-US" w:eastAsia="ja-JP"/>
        </w:rPr>
        <w:t xml:space="preserve"> = manufacturer ID 01 to 99; </w:t>
      </w:r>
      <w:r w:rsidRPr="00047992">
        <w:rPr>
          <w:bCs/>
          <w:lang w:val="en-US"/>
        </w:rPr>
        <w:t>Y</w:t>
      </w:r>
      <w:r w:rsidRPr="00047992">
        <w:rPr>
          <w:rFonts w:ascii="Times New Roman Bold" w:hAnsi="Times New Roman Bold"/>
          <w:bCs/>
          <w:vertAlign w:val="subscript"/>
          <w:lang w:val="en-US"/>
        </w:rPr>
        <w:t>6</w:t>
      </w:r>
      <w:r w:rsidRPr="00047992">
        <w:rPr>
          <w:bCs/>
          <w:lang w:val="en-US"/>
        </w:rPr>
        <w:t>Y</w:t>
      </w:r>
      <w:r w:rsidRPr="00047992">
        <w:rPr>
          <w:rFonts w:ascii="Times New Roman Bold" w:hAnsi="Times New Roman Bold"/>
          <w:bCs/>
          <w:vertAlign w:val="subscript"/>
          <w:lang w:val="en-US"/>
        </w:rPr>
        <w:t>7</w:t>
      </w:r>
      <w:r w:rsidRPr="00047992">
        <w:rPr>
          <w:bCs/>
          <w:lang w:val="en-US"/>
        </w:rPr>
        <w:t>Y</w:t>
      </w:r>
      <w:r w:rsidRPr="00047992">
        <w:rPr>
          <w:rFonts w:ascii="Times New Roman Bold" w:hAnsi="Times New Roman Bold"/>
          <w:bCs/>
          <w:vertAlign w:val="subscript"/>
          <w:lang w:val="en-US"/>
        </w:rPr>
        <w:t>8</w:t>
      </w:r>
      <w:r w:rsidRPr="00047992">
        <w:rPr>
          <w:bCs/>
          <w:lang w:val="en-US"/>
        </w:rPr>
        <w:t>Y</w:t>
      </w:r>
      <w:r w:rsidRPr="00047992">
        <w:rPr>
          <w:rFonts w:ascii="Times New Roman Bold" w:hAnsi="Times New Roman Bold"/>
          <w:bCs/>
          <w:vertAlign w:val="subscript"/>
          <w:lang w:val="en-US"/>
        </w:rPr>
        <w:t>9</w:t>
      </w:r>
      <w:r w:rsidRPr="00047992">
        <w:rPr>
          <w:lang w:val="en-US" w:eastAsia="ja-JP"/>
        </w:rPr>
        <w:t xml:space="preserve"> = the sequence number 0000 to 9999. When reaching 9999 the manufacturer should restart the sequence numbering at 0000.)</w:t>
      </w:r>
    </w:p>
    <w:p w14:paraId="05E428B0" w14:textId="77777777" w:rsidR="00047992" w:rsidRPr="00047992" w:rsidRDefault="00047992" w:rsidP="00972C82">
      <w:pPr>
        <w:pStyle w:val="Heading1"/>
        <w:rPr>
          <w:lang w:val="en-US"/>
        </w:rPr>
      </w:pPr>
      <w:r w:rsidRPr="00047992">
        <w:rPr>
          <w:lang w:val="en-US"/>
        </w:rPr>
        <w:t>2</w:t>
      </w:r>
      <w:r w:rsidRPr="00047992">
        <w:rPr>
          <w:lang w:val="en-US"/>
        </w:rPr>
        <w:tab/>
        <w:t>Man overboard</w:t>
      </w:r>
    </w:p>
    <w:p w14:paraId="1CF99592"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Cs w:val="24"/>
          <w:lang w:val="en-US"/>
        </w:rPr>
      </w:pPr>
      <w:r w:rsidRPr="00047992">
        <w:rPr>
          <w:szCs w:val="24"/>
          <w:lang w:val="en-US"/>
        </w:rPr>
        <w:t xml:space="preserve">The MOB </w:t>
      </w:r>
      <w:del w:id="168" w:author="Author" w:date="2018-06-14T11:58:00Z">
        <w:r w:rsidRPr="00047992" w:rsidDel="00047992">
          <w:rPr>
            <w:szCs w:val="24"/>
            <w:lang w:val="en-US"/>
          </w:rPr>
          <w:delText>(Man overboard)</w:delText>
        </w:r>
      </w:del>
      <w:del w:id="169" w:author="Unknown">
        <w:r w:rsidRPr="00047992" w:rsidDel="005A2928">
          <w:rPr>
            <w:szCs w:val="24"/>
            <w:lang w:val="en-US"/>
          </w:rPr>
          <w:delText xml:space="preserve"> </w:delText>
        </w:r>
      </w:del>
      <w:r w:rsidRPr="00047992">
        <w:rPr>
          <w:szCs w:val="24"/>
          <w:lang w:val="en-US"/>
        </w:rPr>
        <w:t>device that transmits DSC and/or AIS s</w:t>
      </w:r>
      <w:r w:rsidRPr="00047992">
        <w:rPr>
          <w:szCs w:val="24"/>
          <w:lang w:val="en-US" w:eastAsia="ja-JP"/>
        </w:rPr>
        <w:t xml:space="preserve">hould </w:t>
      </w:r>
      <w:r w:rsidRPr="00047992">
        <w:rPr>
          <w:szCs w:val="24"/>
          <w:lang w:val="en-US"/>
        </w:rPr>
        <w:t>use an identity</w:t>
      </w:r>
      <w:r w:rsidRPr="00047992">
        <w:rPr>
          <w:lang w:val="en-US"/>
        </w:rPr>
        <w:t>:</w:t>
      </w:r>
    </w:p>
    <w:p w14:paraId="2DEBCD45"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240" w:after="120"/>
        <w:jc w:val="center"/>
        <w:rPr>
          <w:bCs/>
          <w:szCs w:val="24"/>
          <w:lang w:val="en-US"/>
        </w:rPr>
      </w:pPr>
      <w:r w:rsidRPr="00047992">
        <w:rPr>
          <w:bCs/>
          <w:szCs w:val="24"/>
          <w:lang w:val="en-US"/>
        </w:rPr>
        <w:t>9</w:t>
      </w:r>
      <w:r w:rsidRPr="00047992">
        <w:rPr>
          <w:rFonts w:ascii="Times New Roman Bold" w:hAnsi="Times New Roman Bold"/>
          <w:bCs/>
          <w:szCs w:val="24"/>
          <w:vertAlign w:val="subscript"/>
          <w:lang w:val="en-US"/>
        </w:rPr>
        <w:t>1</w:t>
      </w:r>
      <w:r w:rsidRPr="00047992">
        <w:rPr>
          <w:bCs/>
          <w:szCs w:val="24"/>
          <w:lang w:val="en-US"/>
        </w:rPr>
        <w:t>7</w:t>
      </w:r>
      <w:r w:rsidRPr="00047992">
        <w:rPr>
          <w:rFonts w:ascii="Times New Roman Bold" w:hAnsi="Times New Roman Bold"/>
          <w:bCs/>
          <w:szCs w:val="24"/>
          <w:vertAlign w:val="subscript"/>
          <w:lang w:val="en-US"/>
        </w:rPr>
        <w:t>2</w:t>
      </w:r>
      <w:r w:rsidRPr="00047992">
        <w:rPr>
          <w:bCs/>
          <w:szCs w:val="24"/>
          <w:lang w:val="en-US"/>
        </w:rPr>
        <w:t>2</w:t>
      </w:r>
      <w:r w:rsidRPr="00047992">
        <w:rPr>
          <w:rFonts w:ascii="Times New Roman Bold" w:hAnsi="Times New Roman Bold"/>
          <w:bCs/>
          <w:szCs w:val="24"/>
          <w:vertAlign w:val="subscript"/>
          <w:lang w:val="en-US"/>
        </w:rPr>
        <w:t>3</w:t>
      </w:r>
      <w:r w:rsidRPr="00047992">
        <w:rPr>
          <w:bCs/>
          <w:szCs w:val="24"/>
          <w:lang w:val="en-US"/>
        </w:rPr>
        <w:t>X</w:t>
      </w:r>
      <w:r w:rsidRPr="00047992">
        <w:rPr>
          <w:rFonts w:ascii="Times New Roman Bold" w:hAnsi="Times New Roman Bold"/>
          <w:bCs/>
          <w:szCs w:val="24"/>
          <w:vertAlign w:val="subscript"/>
          <w:lang w:val="en-US"/>
        </w:rPr>
        <w:t>4</w:t>
      </w:r>
      <w:r w:rsidRPr="00047992">
        <w:rPr>
          <w:bCs/>
          <w:szCs w:val="24"/>
          <w:lang w:val="en-US"/>
        </w:rPr>
        <w:t>X</w:t>
      </w:r>
      <w:r w:rsidRPr="00047992">
        <w:rPr>
          <w:rFonts w:ascii="Times New Roman Bold" w:hAnsi="Times New Roman Bold"/>
          <w:bCs/>
          <w:szCs w:val="24"/>
          <w:vertAlign w:val="subscript"/>
          <w:lang w:val="en-US"/>
        </w:rPr>
        <w:t>5</w:t>
      </w:r>
      <w:r w:rsidRPr="00047992">
        <w:rPr>
          <w:bCs/>
          <w:szCs w:val="24"/>
          <w:lang w:val="en-US"/>
        </w:rPr>
        <w:t>Y</w:t>
      </w:r>
      <w:r w:rsidRPr="00047992">
        <w:rPr>
          <w:rFonts w:ascii="Times New Roman Bold" w:hAnsi="Times New Roman Bold"/>
          <w:bCs/>
          <w:szCs w:val="24"/>
          <w:vertAlign w:val="subscript"/>
          <w:lang w:val="en-US"/>
        </w:rPr>
        <w:t>6</w:t>
      </w:r>
      <w:r w:rsidRPr="00047992">
        <w:rPr>
          <w:bCs/>
          <w:szCs w:val="24"/>
          <w:lang w:val="en-US"/>
        </w:rPr>
        <w:t>Y</w:t>
      </w:r>
      <w:r w:rsidRPr="00047992">
        <w:rPr>
          <w:rFonts w:ascii="Times New Roman Bold" w:hAnsi="Times New Roman Bold"/>
          <w:bCs/>
          <w:szCs w:val="24"/>
          <w:vertAlign w:val="subscript"/>
          <w:lang w:val="en-US"/>
        </w:rPr>
        <w:t>7</w:t>
      </w:r>
      <w:r w:rsidRPr="00047992">
        <w:rPr>
          <w:bCs/>
          <w:szCs w:val="24"/>
          <w:lang w:val="en-US"/>
        </w:rPr>
        <w:t>Y</w:t>
      </w:r>
      <w:r w:rsidRPr="00047992">
        <w:rPr>
          <w:rFonts w:ascii="Times New Roman Bold" w:hAnsi="Times New Roman Bold"/>
          <w:bCs/>
          <w:szCs w:val="24"/>
          <w:vertAlign w:val="subscript"/>
          <w:lang w:val="en-US"/>
        </w:rPr>
        <w:t>8</w:t>
      </w:r>
      <w:r w:rsidRPr="00047992">
        <w:rPr>
          <w:bCs/>
          <w:szCs w:val="24"/>
          <w:lang w:val="en-US"/>
        </w:rPr>
        <w:t>Y</w:t>
      </w:r>
      <w:r w:rsidRPr="00047992">
        <w:rPr>
          <w:rFonts w:ascii="Times New Roman Bold" w:hAnsi="Times New Roman Bold"/>
          <w:bCs/>
          <w:szCs w:val="24"/>
          <w:vertAlign w:val="subscript"/>
          <w:lang w:val="en-US"/>
        </w:rPr>
        <w:t>9</w:t>
      </w:r>
    </w:p>
    <w:p w14:paraId="4A2E91A1"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240"/>
        <w:jc w:val="both"/>
        <w:rPr>
          <w:lang w:val="en-US" w:eastAsia="ja-JP"/>
        </w:rPr>
      </w:pPr>
      <w:r w:rsidRPr="00047992">
        <w:rPr>
          <w:lang w:val="en-US" w:eastAsia="ja-JP"/>
        </w:rPr>
        <w:t>(</w:t>
      </w:r>
      <w:proofErr w:type="gramStart"/>
      <w:r w:rsidRPr="00047992">
        <w:rPr>
          <w:lang w:val="en-US" w:eastAsia="ja-JP"/>
        </w:rPr>
        <w:t>where</w:t>
      </w:r>
      <w:proofErr w:type="gramEnd"/>
      <w:r w:rsidRPr="00047992">
        <w:rPr>
          <w:lang w:val="en-US" w:eastAsia="ja-JP"/>
        </w:rPr>
        <w:t xml:space="preserve"> </w:t>
      </w:r>
      <w:r w:rsidRPr="00047992">
        <w:rPr>
          <w:bCs/>
          <w:lang w:val="en-US"/>
        </w:rPr>
        <w:t>X</w:t>
      </w:r>
      <w:r w:rsidRPr="00047992">
        <w:rPr>
          <w:rFonts w:ascii="Times New Roman Bold" w:hAnsi="Times New Roman Bold"/>
          <w:bCs/>
          <w:vertAlign w:val="subscript"/>
          <w:lang w:val="en-US"/>
        </w:rPr>
        <w:t>4</w:t>
      </w:r>
      <w:r w:rsidRPr="00047992">
        <w:rPr>
          <w:bCs/>
          <w:lang w:val="en-US"/>
        </w:rPr>
        <w:t>X</w:t>
      </w:r>
      <w:r w:rsidRPr="00047992">
        <w:rPr>
          <w:rFonts w:ascii="Times New Roman Bold" w:hAnsi="Times New Roman Bold"/>
          <w:bCs/>
          <w:vertAlign w:val="subscript"/>
          <w:lang w:val="en-US"/>
        </w:rPr>
        <w:t>5</w:t>
      </w:r>
      <w:r w:rsidRPr="00047992">
        <w:rPr>
          <w:lang w:val="en-US" w:eastAsia="ja-JP"/>
        </w:rPr>
        <w:t xml:space="preserve"> = manufacturer ID 01 to 99; </w:t>
      </w:r>
      <w:r w:rsidRPr="00047992">
        <w:rPr>
          <w:bCs/>
          <w:lang w:val="en-US"/>
        </w:rPr>
        <w:t>Y</w:t>
      </w:r>
      <w:r w:rsidRPr="00047992">
        <w:rPr>
          <w:rFonts w:ascii="Times New Roman Bold" w:hAnsi="Times New Roman Bold"/>
          <w:bCs/>
          <w:vertAlign w:val="subscript"/>
          <w:lang w:val="en-US"/>
        </w:rPr>
        <w:t>6</w:t>
      </w:r>
      <w:r w:rsidRPr="00047992">
        <w:rPr>
          <w:bCs/>
          <w:lang w:val="en-US"/>
        </w:rPr>
        <w:t>Y</w:t>
      </w:r>
      <w:r w:rsidRPr="00047992">
        <w:rPr>
          <w:rFonts w:ascii="Times New Roman Bold" w:hAnsi="Times New Roman Bold"/>
          <w:bCs/>
          <w:vertAlign w:val="subscript"/>
          <w:lang w:val="en-US"/>
        </w:rPr>
        <w:t>7</w:t>
      </w:r>
      <w:r w:rsidRPr="00047992">
        <w:rPr>
          <w:bCs/>
          <w:lang w:val="en-US"/>
        </w:rPr>
        <w:t>Y</w:t>
      </w:r>
      <w:r w:rsidRPr="00047992">
        <w:rPr>
          <w:rFonts w:ascii="Times New Roman Bold" w:hAnsi="Times New Roman Bold"/>
          <w:bCs/>
          <w:vertAlign w:val="subscript"/>
          <w:lang w:val="en-US"/>
        </w:rPr>
        <w:t>8</w:t>
      </w:r>
      <w:r w:rsidRPr="00047992">
        <w:rPr>
          <w:bCs/>
          <w:lang w:val="en-US"/>
        </w:rPr>
        <w:t>Y</w:t>
      </w:r>
      <w:r w:rsidRPr="00047992">
        <w:rPr>
          <w:rFonts w:ascii="Times New Roman Bold" w:hAnsi="Times New Roman Bold"/>
          <w:bCs/>
          <w:vertAlign w:val="subscript"/>
          <w:lang w:val="en-US"/>
        </w:rPr>
        <w:t>9</w:t>
      </w:r>
      <w:r w:rsidRPr="00047992">
        <w:rPr>
          <w:lang w:val="en-US" w:eastAsia="ja-JP"/>
        </w:rPr>
        <w:t xml:space="preserve"> = the sequence number 0000 to 9999. When reaching 9999 the manufacturer should restart the sequence numbering at 0000.)</w:t>
      </w:r>
    </w:p>
    <w:p w14:paraId="7795A4DA" w14:textId="77777777" w:rsidR="00047992" w:rsidRPr="00047992" w:rsidRDefault="00047992" w:rsidP="00972C82">
      <w:pPr>
        <w:pStyle w:val="Heading1"/>
        <w:rPr>
          <w:lang w:val="en-US"/>
        </w:rPr>
      </w:pPr>
      <w:r w:rsidRPr="00047992">
        <w:rPr>
          <w:lang w:val="en-US"/>
        </w:rPr>
        <w:t>3</w:t>
      </w:r>
      <w:r w:rsidRPr="00047992">
        <w:rPr>
          <w:lang w:val="en-US"/>
        </w:rPr>
        <w:tab/>
        <w:t>Emergency position indicating radio beacon</w:t>
      </w:r>
      <w:r w:rsidRPr="00047992">
        <w:rPr>
          <w:sz w:val="22"/>
          <w:szCs w:val="22"/>
          <w:lang w:val="en-US"/>
        </w:rPr>
        <w:t>-</w:t>
      </w:r>
      <w:r w:rsidRPr="00047992">
        <w:rPr>
          <w:lang w:val="en-US"/>
        </w:rPr>
        <w:t>automatic identification system</w:t>
      </w:r>
    </w:p>
    <w:p w14:paraId="42E23775"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szCs w:val="24"/>
          <w:lang w:val="en-US"/>
        </w:rPr>
      </w:pPr>
      <w:r w:rsidRPr="00047992">
        <w:rPr>
          <w:szCs w:val="24"/>
          <w:lang w:val="en-US"/>
        </w:rPr>
        <w:t>The EPIRB-AIS s</w:t>
      </w:r>
      <w:r w:rsidRPr="00047992">
        <w:rPr>
          <w:szCs w:val="24"/>
          <w:lang w:val="en-US" w:eastAsia="ja-JP"/>
        </w:rPr>
        <w:t xml:space="preserve">hould </w:t>
      </w:r>
      <w:r w:rsidRPr="00047992">
        <w:rPr>
          <w:szCs w:val="24"/>
          <w:lang w:val="en-US"/>
        </w:rPr>
        <w:t>use an identity</w:t>
      </w:r>
      <w:r w:rsidRPr="00047992">
        <w:rPr>
          <w:lang w:val="en-US"/>
        </w:rPr>
        <w:t>:</w:t>
      </w:r>
    </w:p>
    <w:p w14:paraId="7B764B82"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240" w:after="120"/>
        <w:jc w:val="center"/>
        <w:rPr>
          <w:bCs/>
          <w:lang w:val="en-US"/>
        </w:rPr>
      </w:pPr>
      <w:r w:rsidRPr="00047992">
        <w:rPr>
          <w:bCs/>
          <w:szCs w:val="24"/>
          <w:lang w:val="en-US"/>
        </w:rPr>
        <w:t>9</w:t>
      </w:r>
      <w:r w:rsidRPr="00047992">
        <w:rPr>
          <w:rFonts w:ascii="Times New Roman Bold" w:hAnsi="Times New Roman Bold"/>
          <w:bCs/>
          <w:szCs w:val="24"/>
          <w:vertAlign w:val="subscript"/>
          <w:lang w:val="en-US"/>
        </w:rPr>
        <w:t>1</w:t>
      </w:r>
      <w:r w:rsidRPr="00047992">
        <w:rPr>
          <w:bCs/>
          <w:szCs w:val="24"/>
          <w:lang w:val="en-US"/>
        </w:rPr>
        <w:t>7</w:t>
      </w:r>
      <w:r w:rsidRPr="00047992">
        <w:rPr>
          <w:rFonts w:ascii="Times New Roman Bold" w:hAnsi="Times New Roman Bold"/>
          <w:bCs/>
          <w:szCs w:val="24"/>
          <w:vertAlign w:val="subscript"/>
          <w:lang w:val="en-US"/>
        </w:rPr>
        <w:t>2</w:t>
      </w:r>
      <w:r w:rsidRPr="00047992">
        <w:rPr>
          <w:bCs/>
          <w:szCs w:val="24"/>
          <w:lang w:val="en-US"/>
        </w:rPr>
        <w:t>4</w:t>
      </w:r>
      <w:r w:rsidRPr="00047992">
        <w:rPr>
          <w:rFonts w:ascii="Times New Roman Bold" w:hAnsi="Times New Roman Bold"/>
          <w:bCs/>
          <w:szCs w:val="24"/>
          <w:vertAlign w:val="subscript"/>
          <w:lang w:val="en-US"/>
        </w:rPr>
        <w:t>3</w:t>
      </w:r>
      <w:r w:rsidRPr="00047992">
        <w:rPr>
          <w:bCs/>
          <w:szCs w:val="24"/>
          <w:lang w:val="en-US"/>
        </w:rPr>
        <w:t>X</w:t>
      </w:r>
      <w:r w:rsidRPr="00047992">
        <w:rPr>
          <w:rFonts w:ascii="Times New Roman Bold" w:hAnsi="Times New Roman Bold"/>
          <w:bCs/>
          <w:szCs w:val="24"/>
          <w:vertAlign w:val="subscript"/>
          <w:lang w:val="en-US"/>
        </w:rPr>
        <w:t>4</w:t>
      </w:r>
      <w:r w:rsidRPr="00047992">
        <w:rPr>
          <w:bCs/>
          <w:szCs w:val="24"/>
          <w:lang w:val="en-US"/>
        </w:rPr>
        <w:t>X</w:t>
      </w:r>
      <w:r w:rsidRPr="00047992">
        <w:rPr>
          <w:rFonts w:ascii="Times New Roman Bold" w:hAnsi="Times New Roman Bold"/>
          <w:bCs/>
          <w:szCs w:val="24"/>
          <w:vertAlign w:val="subscript"/>
          <w:lang w:val="en-US"/>
        </w:rPr>
        <w:t>5</w:t>
      </w:r>
      <w:r w:rsidRPr="00047992">
        <w:rPr>
          <w:bCs/>
          <w:szCs w:val="24"/>
          <w:lang w:val="en-US"/>
        </w:rPr>
        <w:t>Y</w:t>
      </w:r>
      <w:r w:rsidRPr="00047992">
        <w:rPr>
          <w:rFonts w:ascii="Times New Roman Bold" w:hAnsi="Times New Roman Bold"/>
          <w:bCs/>
          <w:szCs w:val="24"/>
          <w:vertAlign w:val="subscript"/>
          <w:lang w:val="en-US"/>
        </w:rPr>
        <w:t>6</w:t>
      </w:r>
      <w:r w:rsidRPr="00047992">
        <w:rPr>
          <w:bCs/>
          <w:szCs w:val="24"/>
          <w:lang w:val="en-US"/>
        </w:rPr>
        <w:t>Y</w:t>
      </w:r>
      <w:r w:rsidRPr="00047992">
        <w:rPr>
          <w:rFonts w:ascii="Times New Roman Bold" w:hAnsi="Times New Roman Bold"/>
          <w:bCs/>
          <w:szCs w:val="24"/>
          <w:vertAlign w:val="subscript"/>
          <w:lang w:val="en-US"/>
        </w:rPr>
        <w:t>7</w:t>
      </w:r>
      <w:r w:rsidRPr="00047992">
        <w:rPr>
          <w:bCs/>
          <w:szCs w:val="24"/>
          <w:lang w:val="en-US"/>
        </w:rPr>
        <w:t>Y</w:t>
      </w:r>
      <w:r w:rsidRPr="00047992">
        <w:rPr>
          <w:rFonts w:ascii="Times New Roman Bold" w:hAnsi="Times New Roman Bold"/>
          <w:bCs/>
          <w:szCs w:val="24"/>
          <w:vertAlign w:val="subscript"/>
          <w:lang w:val="en-US"/>
        </w:rPr>
        <w:t>8</w:t>
      </w:r>
      <w:r w:rsidRPr="00047992">
        <w:rPr>
          <w:bCs/>
          <w:szCs w:val="24"/>
          <w:lang w:val="en-US"/>
        </w:rPr>
        <w:t>Y</w:t>
      </w:r>
      <w:r w:rsidRPr="00047992">
        <w:rPr>
          <w:rFonts w:ascii="Times New Roman Bold" w:hAnsi="Times New Roman Bold"/>
          <w:bCs/>
          <w:szCs w:val="24"/>
          <w:vertAlign w:val="subscript"/>
          <w:lang w:val="en-US"/>
        </w:rPr>
        <w:t>9</w:t>
      </w:r>
    </w:p>
    <w:p w14:paraId="043BA96D"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240"/>
        <w:jc w:val="both"/>
        <w:rPr>
          <w:szCs w:val="24"/>
          <w:lang w:val="en-US"/>
        </w:rPr>
      </w:pPr>
      <w:r w:rsidRPr="00047992">
        <w:rPr>
          <w:szCs w:val="24"/>
          <w:lang w:val="en-US" w:eastAsia="ja-JP"/>
        </w:rPr>
        <w:lastRenderedPageBreak/>
        <w:t>(</w:t>
      </w:r>
      <w:proofErr w:type="gramStart"/>
      <w:r w:rsidRPr="00047992">
        <w:rPr>
          <w:lang w:val="en-US" w:eastAsia="ja-JP"/>
        </w:rPr>
        <w:t>where</w:t>
      </w:r>
      <w:proofErr w:type="gramEnd"/>
      <w:r w:rsidRPr="00047992">
        <w:rPr>
          <w:lang w:val="en-US" w:eastAsia="ja-JP"/>
        </w:rPr>
        <w:t xml:space="preserve"> </w:t>
      </w:r>
      <w:r w:rsidRPr="00047992">
        <w:rPr>
          <w:bCs/>
          <w:lang w:val="en-US"/>
        </w:rPr>
        <w:t>X</w:t>
      </w:r>
      <w:r w:rsidRPr="00047992">
        <w:rPr>
          <w:rFonts w:ascii="Times New Roman Bold" w:hAnsi="Times New Roman Bold"/>
          <w:bCs/>
          <w:vertAlign w:val="subscript"/>
          <w:lang w:val="en-US"/>
        </w:rPr>
        <w:t>4</w:t>
      </w:r>
      <w:r w:rsidRPr="00047992">
        <w:rPr>
          <w:bCs/>
          <w:lang w:val="en-US"/>
        </w:rPr>
        <w:t>X</w:t>
      </w:r>
      <w:r w:rsidRPr="00047992">
        <w:rPr>
          <w:rFonts w:ascii="Times New Roman Bold" w:hAnsi="Times New Roman Bold"/>
          <w:bCs/>
          <w:vertAlign w:val="subscript"/>
          <w:lang w:val="en-US"/>
        </w:rPr>
        <w:t>5</w:t>
      </w:r>
      <w:r w:rsidRPr="00047992">
        <w:rPr>
          <w:lang w:val="en-US" w:eastAsia="ja-JP"/>
        </w:rPr>
        <w:t xml:space="preserve"> = manufacturer ID 01 to 99; </w:t>
      </w:r>
      <w:r w:rsidRPr="00047992">
        <w:rPr>
          <w:bCs/>
          <w:lang w:val="en-US"/>
        </w:rPr>
        <w:t>Y</w:t>
      </w:r>
      <w:r w:rsidRPr="00047992">
        <w:rPr>
          <w:rFonts w:ascii="Times New Roman Bold" w:hAnsi="Times New Roman Bold"/>
          <w:bCs/>
          <w:vertAlign w:val="subscript"/>
          <w:lang w:val="en-US"/>
        </w:rPr>
        <w:t>6</w:t>
      </w:r>
      <w:r w:rsidRPr="00047992">
        <w:rPr>
          <w:bCs/>
          <w:lang w:val="en-US"/>
        </w:rPr>
        <w:t>Y</w:t>
      </w:r>
      <w:r w:rsidRPr="00047992">
        <w:rPr>
          <w:rFonts w:ascii="Times New Roman Bold" w:hAnsi="Times New Roman Bold"/>
          <w:bCs/>
          <w:vertAlign w:val="subscript"/>
          <w:lang w:val="en-US"/>
        </w:rPr>
        <w:t>7</w:t>
      </w:r>
      <w:r w:rsidRPr="00047992">
        <w:rPr>
          <w:bCs/>
          <w:lang w:val="en-US"/>
        </w:rPr>
        <w:t>Y</w:t>
      </w:r>
      <w:r w:rsidRPr="00047992">
        <w:rPr>
          <w:rFonts w:ascii="Times New Roman Bold" w:hAnsi="Times New Roman Bold"/>
          <w:bCs/>
          <w:vertAlign w:val="subscript"/>
          <w:lang w:val="en-US"/>
        </w:rPr>
        <w:t>8</w:t>
      </w:r>
      <w:r w:rsidRPr="00047992">
        <w:rPr>
          <w:bCs/>
          <w:lang w:val="en-US"/>
        </w:rPr>
        <w:t>Y</w:t>
      </w:r>
      <w:r w:rsidRPr="00047992">
        <w:rPr>
          <w:rFonts w:ascii="Times New Roman Bold" w:hAnsi="Times New Roman Bold"/>
          <w:bCs/>
          <w:vertAlign w:val="subscript"/>
          <w:lang w:val="en-US"/>
        </w:rPr>
        <w:t>9</w:t>
      </w:r>
      <w:r w:rsidRPr="00047992">
        <w:rPr>
          <w:lang w:val="en-US" w:eastAsia="ja-JP"/>
        </w:rPr>
        <w:t xml:space="preserve"> </w:t>
      </w:r>
      <w:r w:rsidRPr="00047992">
        <w:rPr>
          <w:szCs w:val="24"/>
          <w:lang w:val="en-US" w:eastAsia="ja-JP"/>
        </w:rPr>
        <w:t>= the sequence number 0000 to 9999. When reaching 9999 the manufacturer should restart the sequence numbering at 0000.)</w:t>
      </w:r>
    </w:p>
    <w:p w14:paraId="7FDF5CFC"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r w:rsidRPr="00047992">
        <w:rPr>
          <w:lang w:val="en-US"/>
        </w:rPr>
        <w:t>The user identity of the EPIRB-AIS indicates the identity of the homing device of the EPIRB-AIS, and not the MMSI of the ship.</w:t>
      </w:r>
    </w:p>
    <w:p w14:paraId="36FF3E10" w14:textId="77777777" w:rsidR="00047992" w:rsidRPr="00047992" w:rsidRDefault="00047992" w:rsidP="00972C82">
      <w:pPr>
        <w:pStyle w:val="Heading1"/>
        <w:rPr>
          <w:ins w:id="170" w:author="Author" w:date="2018-06-14T11:54:00Z"/>
          <w:lang w:val="en-US"/>
        </w:rPr>
      </w:pPr>
      <w:ins w:id="171" w:author="Author" w:date="2018-06-14T11:54:00Z">
        <w:r w:rsidRPr="00047992">
          <w:rPr>
            <w:lang w:val="en-US"/>
            <w:rPrChange w:id="172" w:author="5B1" w:date="2018-05-30T14:06:00Z">
              <w:rPr>
                <w:b w:val="0"/>
                <w:szCs w:val="28"/>
                <w:highlight w:val="yellow"/>
                <w:lang w:val="en-US"/>
              </w:rPr>
            </w:rPrChange>
          </w:rPr>
          <w:t>[</w:t>
        </w:r>
        <w:r w:rsidRPr="00047992">
          <w:rPr>
            <w:lang w:val="en-US"/>
          </w:rPr>
          <w:t>4</w:t>
        </w:r>
        <w:r w:rsidRPr="00047992">
          <w:rPr>
            <w:lang w:val="en-US"/>
          </w:rPr>
          <w:tab/>
          <w:t>Autonomous maritime radio devices</w:t>
        </w:r>
      </w:ins>
    </w:p>
    <w:p w14:paraId="78FCB1DE"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ins w:id="173" w:author="Author" w:date="2018-06-14T11:54:00Z"/>
          <w:lang w:val="en-US"/>
        </w:rPr>
      </w:pPr>
      <w:ins w:id="174" w:author="Author" w:date="2018-06-14T11:54:00Z">
        <w:r w:rsidRPr="00047992">
          <w:rPr>
            <w:lang w:val="en-US"/>
          </w:rPr>
          <w:t>The AMRD Group A s</w:t>
        </w:r>
        <w:r w:rsidRPr="00047992">
          <w:rPr>
            <w:lang w:val="en-US" w:eastAsia="ja-JP"/>
          </w:rPr>
          <w:t xml:space="preserve">hould </w:t>
        </w:r>
        <w:r w:rsidRPr="00047992">
          <w:rPr>
            <w:lang w:val="en-US"/>
          </w:rPr>
          <w:t>use an identity:</w:t>
        </w:r>
      </w:ins>
    </w:p>
    <w:p w14:paraId="11408B7C" w14:textId="77777777" w:rsidR="00047992" w:rsidRPr="00047992" w:rsidRDefault="00047992" w:rsidP="00047992">
      <w:pPr>
        <w:tabs>
          <w:tab w:val="clear" w:pos="1134"/>
          <w:tab w:val="clear" w:pos="1871"/>
          <w:tab w:val="clear" w:pos="2268"/>
          <w:tab w:val="left" w:pos="794"/>
          <w:tab w:val="center" w:pos="4820"/>
          <w:tab w:val="right" w:pos="9639"/>
        </w:tabs>
        <w:jc w:val="both"/>
        <w:rPr>
          <w:ins w:id="175" w:author="Author" w:date="2018-06-14T11:54:00Z"/>
          <w:rFonts w:ascii="Times New Roman Bold" w:hAnsi="Times New Roman Bold"/>
          <w:vertAlign w:val="subscript"/>
          <w:lang w:val="en-US"/>
        </w:rPr>
      </w:pPr>
      <w:ins w:id="176" w:author="Author" w:date="2018-06-14T11:54:00Z">
        <w:r w:rsidRPr="00047992">
          <w:rPr>
            <w:lang w:val="en-US"/>
          </w:rPr>
          <w:tab/>
        </w:r>
        <w:r w:rsidRPr="00047992">
          <w:rPr>
            <w:lang w:val="en-US"/>
          </w:rPr>
          <w:tab/>
          <w:t>9</w:t>
        </w:r>
        <w:r w:rsidRPr="00047992">
          <w:rPr>
            <w:rFonts w:ascii="Times New Roman Bold" w:hAnsi="Times New Roman Bold"/>
            <w:vertAlign w:val="subscript"/>
            <w:lang w:val="en-US"/>
          </w:rPr>
          <w:t>1</w:t>
        </w:r>
        <w:r w:rsidRPr="00047992">
          <w:rPr>
            <w:lang w:val="en-US"/>
          </w:rPr>
          <w:t>9</w:t>
        </w:r>
        <w:r w:rsidRPr="00047992">
          <w:rPr>
            <w:rFonts w:ascii="Times New Roman Bold" w:hAnsi="Times New Roman Bold"/>
            <w:vertAlign w:val="subscript"/>
            <w:lang w:val="en-US"/>
          </w:rPr>
          <w:t>2</w:t>
        </w:r>
        <w:r w:rsidRPr="00047992">
          <w:rPr>
            <w:lang w:val="en-US"/>
          </w:rPr>
          <w:t>8</w:t>
        </w:r>
        <w:r w:rsidRPr="00047992">
          <w:rPr>
            <w:rFonts w:ascii="Times New Roman Bold" w:hAnsi="Times New Roman Bold"/>
            <w:vertAlign w:val="subscript"/>
            <w:lang w:val="en-US"/>
          </w:rPr>
          <w:t>3</w:t>
        </w:r>
        <w:r w:rsidRPr="00047992">
          <w:rPr>
            <w:lang w:val="en-US"/>
          </w:rPr>
          <w:t>X</w:t>
        </w:r>
        <w:r w:rsidRPr="00047992">
          <w:rPr>
            <w:rFonts w:ascii="Times New Roman Bold" w:hAnsi="Times New Roman Bold"/>
            <w:vertAlign w:val="subscript"/>
            <w:lang w:val="en-US"/>
          </w:rPr>
          <w:t>4</w:t>
        </w:r>
        <w:r w:rsidRPr="00047992">
          <w:rPr>
            <w:lang w:val="en-US"/>
          </w:rPr>
          <w:t>X</w:t>
        </w:r>
        <w:r w:rsidRPr="00047992">
          <w:rPr>
            <w:rFonts w:ascii="Times New Roman Bold" w:hAnsi="Times New Roman Bold"/>
            <w:vertAlign w:val="subscript"/>
            <w:lang w:val="en-US"/>
          </w:rPr>
          <w:t>5</w:t>
        </w:r>
        <w:r w:rsidRPr="00047992">
          <w:rPr>
            <w:lang w:val="en-US"/>
          </w:rPr>
          <w:t>Y</w:t>
        </w:r>
        <w:r w:rsidRPr="00047992">
          <w:rPr>
            <w:rFonts w:ascii="Times New Roman Bold" w:hAnsi="Times New Roman Bold"/>
            <w:vertAlign w:val="subscript"/>
            <w:lang w:val="en-US"/>
          </w:rPr>
          <w:t>6</w:t>
        </w:r>
        <w:r w:rsidRPr="00047992">
          <w:rPr>
            <w:lang w:val="en-US"/>
          </w:rPr>
          <w:t>Y</w:t>
        </w:r>
        <w:r w:rsidRPr="00047992">
          <w:rPr>
            <w:rFonts w:ascii="Times New Roman Bold" w:hAnsi="Times New Roman Bold"/>
            <w:vertAlign w:val="subscript"/>
            <w:lang w:val="en-US"/>
          </w:rPr>
          <w:t>7</w:t>
        </w:r>
        <w:r w:rsidRPr="00047992">
          <w:rPr>
            <w:lang w:val="en-US"/>
          </w:rPr>
          <w:t>Y</w:t>
        </w:r>
        <w:r w:rsidRPr="00047992">
          <w:rPr>
            <w:rFonts w:ascii="Times New Roman Bold" w:hAnsi="Times New Roman Bold"/>
            <w:vertAlign w:val="subscript"/>
            <w:lang w:val="en-US"/>
          </w:rPr>
          <w:t>8</w:t>
        </w:r>
        <w:r w:rsidRPr="00047992">
          <w:rPr>
            <w:lang w:val="en-US"/>
          </w:rPr>
          <w:t>Y</w:t>
        </w:r>
        <w:r w:rsidRPr="00047992">
          <w:rPr>
            <w:rFonts w:ascii="Times New Roman Bold" w:hAnsi="Times New Roman Bold"/>
            <w:vertAlign w:val="subscript"/>
            <w:lang w:val="en-US"/>
          </w:rPr>
          <w:t>9</w:t>
        </w:r>
      </w:ins>
    </w:p>
    <w:p w14:paraId="7433D502"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ins w:id="177" w:author="Author" w:date="2018-06-14T11:54:00Z"/>
          <w:lang w:val="en-US"/>
        </w:rPr>
      </w:pPr>
      <w:ins w:id="178" w:author="Author" w:date="2018-06-14T11:54:00Z">
        <w:r w:rsidRPr="00047992">
          <w:rPr>
            <w:lang w:val="en-US" w:eastAsia="ja-JP"/>
          </w:rPr>
          <w:t>(</w:t>
        </w:r>
        <w:proofErr w:type="gramStart"/>
        <w:r w:rsidRPr="00047992">
          <w:rPr>
            <w:lang w:val="en-US" w:eastAsia="ja-JP"/>
          </w:rPr>
          <w:t>where</w:t>
        </w:r>
        <w:proofErr w:type="gramEnd"/>
        <w:r w:rsidRPr="00047992">
          <w:rPr>
            <w:lang w:val="en-US" w:eastAsia="ja-JP"/>
          </w:rPr>
          <w:t xml:space="preserve"> </w:t>
        </w:r>
        <w:r w:rsidRPr="00047992">
          <w:rPr>
            <w:bCs/>
            <w:lang w:val="en-US"/>
          </w:rPr>
          <w:t>X</w:t>
        </w:r>
        <w:r w:rsidRPr="00047992">
          <w:rPr>
            <w:rFonts w:ascii="Times New Roman Bold" w:hAnsi="Times New Roman Bold"/>
            <w:bCs/>
            <w:vertAlign w:val="subscript"/>
            <w:lang w:val="en-US"/>
          </w:rPr>
          <w:t>4</w:t>
        </w:r>
        <w:r w:rsidRPr="00047992">
          <w:rPr>
            <w:bCs/>
            <w:lang w:val="en-US"/>
          </w:rPr>
          <w:t>X</w:t>
        </w:r>
        <w:r w:rsidRPr="00047992">
          <w:rPr>
            <w:rFonts w:ascii="Times New Roman Bold" w:hAnsi="Times New Roman Bold"/>
            <w:bCs/>
            <w:vertAlign w:val="subscript"/>
            <w:lang w:val="en-US"/>
          </w:rPr>
          <w:t>5</w:t>
        </w:r>
        <w:r w:rsidRPr="00047992">
          <w:rPr>
            <w:lang w:val="en-US" w:eastAsia="ja-JP"/>
          </w:rPr>
          <w:t xml:space="preserve"> = manufacturer ID 01 to 99; </w:t>
        </w:r>
        <w:r w:rsidRPr="00047992">
          <w:rPr>
            <w:bCs/>
            <w:lang w:val="en-US"/>
          </w:rPr>
          <w:t>Y</w:t>
        </w:r>
        <w:r w:rsidRPr="00047992">
          <w:rPr>
            <w:rFonts w:ascii="Times New Roman Bold" w:hAnsi="Times New Roman Bold"/>
            <w:bCs/>
            <w:vertAlign w:val="subscript"/>
            <w:lang w:val="en-US"/>
          </w:rPr>
          <w:t>6</w:t>
        </w:r>
        <w:r w:rsidRPr="00047992">
          <w:rPr>
            <w:bCs/>
            <w:lang w:val="en-US"/>
          </w:rPr>
          <w:t>Y</w:t>
        </w:r>
        <w:r w:rsidRPr="00047992">
          <w:rPr>
            <w:rFonts w:ascii="Times New Roman Bold" w:hAnsi="Times New Roman Bold"/>
            <w:bCs/>
            <w:vertAlign w:val="subscript"/>
            <w:lang w:val="en-US"/>
          </w:rPr>
          <w:t>7</w:t>
        </w:r>
        <w:r w:rsidRPr="00047992">
          <w:rPr>
            <w:bCs/>
            <w:lang w:val="en-US"/>
          </w:rPr>
          <w:t>Y</w:t>
        </w:r>
        <w:r w:rsidRPr="00047992">
          <w:rPr>
            <w:rFonts w:ascii="Times New Roman Bold" w:hAnsi="Times New Roman Bold"/>
            <w:bCs/>
            <w:vertAlign w:val="subscript"/>
            <w:lang w:val="en-US"/>
          </w:rPr>
          <w:t>8</w:t>
        </w:r>
        <w:r w:rsidRPr="00047992">
          <w:rPr>
            <w:bCs/>
            <w:lang w:val="en-US"/>
          </w:rPr>
          <w:t>Y</w:t>
        </w:r>
        <w:r w:rsidRPr="00047992">
          <w:rPr>
            <w:rFonts w:ascii="Times New Roman Bold" w:hAnsi="Times New Roman Bold"/>
            <w:bCs/>
            <w:vertAlign w:val="subscript"/>
            <w:lang w:val="en-US"/>
          </w:rPr>
          <w:t>9</w:t>
        </w:r>
        <w:r w:rsidRPr="00047992">
          <w:rPr>
            <w:lang w:val="en-US" w:eastAsia="ja-JP"/>
          </w:rPr>
          <w:t xml:space="preserve"> = the sequence number 0000 to 9999. When reaching 9999 the manufacturer should restart the sequence numbering at 0000.)</w:t>
        </w:r>
      </w:ins>
    </w:p>
    <w:p w14:paraId="037F9A14"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ins w:id="179" w:author="Author" w:date="2018-06-14T11:54:00Z"/>
          <w:lang w:val="en-US"/>
        </w:rPr>
      </w:pPr>
      <w:ins w:id="180" w:author="Author" w:date="2018-06-14T11:54:00Z">
        <w:r w:rsidRPr="00047992">
          <w:rPr>
            <w:lang w:val="en-US"/>
          </w:rPr>
          <w:t>The user identity of the AMRD may only be used by AMRD Group A as specified in the most resent version of Recommendation ITU-R M.[AMRD].</w:t>
        </w:r>
      </w:ins>
    </w:p>
    <w:p w14:paraId="5146978E"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ins w:id="181" w:author="Author" w:date="2018-06-14T11:54:00Z"/>
          <w:lang w:val="en-US"/>
        </w:rPr>
      </w:pPr>
      <w:ins w:id="182" w:author="Author" w:date="2018-06-14T11:54:00Z">
        <w:r w:rsidRPr="00047992">
          <w:rPr>
            <w:lang w:val="en-US"/>
            <w:rPrChange w:id="183" w:author="5B1" w:date="2018-05-30T14:06:00Z">
              <w:rPr>
                <w:szCs w:val="24"/>
                <w:highlight w:val="yellow"/>
                <w:lang w:val="en-US"/>
              </w:rPr>
            </w:rPrChange>
          </w:rPr>
          <w:t xml:space="preserve">The AMRD Group A which </w:t>
        </w:r>
        <w:r w:rsidRPr="00047992">
          <w:rPr>
            <w:lang w:val="en-US"/>
          </w:rPr>
          <w:t>are identified as MOB should use the numbering scheme as described in section 2.]</w:t>
        </w:r>
      </w:ins>
    </w:p>
    <w:p w14:paraId="1C30F576"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1D455F4D"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0965BFA1" w14:textId="77777777" w:rsidR="00047992" w:rsidRPr="00047992" w:rsidRDefault="00047992" w:rsidP="00047992">
      <w:pPr>
        <w:keepNext/>
        <w:keepLines/>
        <w:tabs>
          <w:tab w:val="clear" w:pos="1134"/>
          <w:tab w:val="clear" w:pos="1871"/>
          <w:tab w:val="clear" w:pos="2268"/>
          <w:tab w:val="left" w:pos="794"/>
          <w:tab w:val="left" w:pos="1191"/>
          <w:tab w:val="left" w:pos="1588"/>
          <w:tab w:val="left" w:pos="1985"/>
        </w:tabs>
        <w:spacing w:before="480" w:after="80"/>
        <w:jc w:val="center"/>
        <w:rPr>
          <w:b/>
          <w:sz w:val="28"/>
          <w:lang w:val="en-US"/>
        </w:rPr>
      </w:pPr>
      <w:r w:rsidRPr="00047992">
        <w:rPr>
          <w:b/>
          <w:sz w:val="28"/>
          <w:lang w:val="en-US"/>
        </w:rPr>
        <w:t>Annex 3</w:t>
      </w:r>
      <w:r w:rsidRPr="00047992">
        <w:rPr>
          <w:b/>
          <w:sz w:val="28"/>
          <w:lang w:val="en-US"/>
        </w:rPr>
        <w:br/>
      </w:r>
      <w:r w:rsidRPr="00047992">
        <w:rPr>
          <w:b/>
          <w:sz w:val="28"/>
          <w:lang w:val="en-US"/>
        </w:rPr>
        <w:br/>
        <w:t xml:space="preserve">Assignment, management and conservation of maritime identities </w:t>
      </w:r>
    </w:p>
    <w:p w14:paraId="1F752EE0" w14:textId="77777777" w:rsidR="00047992" w:rsidRPr="00047992" w:rsidRDefault="00047992" w:rsidP="00047992">
      <w:pPr>
        <w:tabs>
          <w:tab w:val="clear" w:pos="1134"/>
          <w:tab w:val="clear" w:pos="1871"/>
          <w:tab w:val="clear" w:pos="2268"/>
          <w:tab w:val="center" w:pos="4820"/>
        </w:tabs>
        <w:spacing w:before="360"/>
        <w:jc w:val="center"/>
        <w:rPr>
          <w:rFonts w:eastAsiaTheme="minorEastAsia"/>
          <w:b/>
          <w:lang w:val="en-US"/>
        </w:rPr>
      </w:pPr>
      <w:r w:rsidRPr="00047992">
        <w:rPr>
          <w:rFonts w:eastAsiaTheme="minorEastAsia"/>
          <w:b/>
          <w:sz w:val="28"/>
          <w:szCs w:val="28"/>
          <w:lang w:val="en-US"/>
        </w:rPr>
        <w:t>Section 1</w:t>
      </w:r>
      <w:r w:rsidRPr="00047992">
        <w:rPr>
          <w:rFonts w:eastAsiaTheme="minorEastAsia"/>
          <w:b/>
          <w:sz w:val="28"/>
          <w:szCs w:val="28"/>
          <w:lang w:val="en-US"/>
        </w:rPr>
        <w:br/>
      </w:r>
      <w:r w:rsidRPr="00047992">
        <w:rPr>
          <w:rFonts w:eastAsiaTheme="minorEastAsia"/>
          <w:b/>
          <w:sz w:val="28"/>
          <w:szCs w:val="28"/>
          <w:lang w:val="en-US"/>
        </w:rPr>
        <w:br/>
        <w:t>Maritime mobile service identities</w:t>
      </w:r>
    </w:p>
    <w:p w14:paraId="6D94015E" w14:textId="77777777" w:rsidR="00047992" w:rsidRPr="00047992" w:rsidRDefault="00047992" w:rsidP="00047992">
      <w:pPr>
        <w:tabs>
          <w:tab w:val="clear" w:pos="1134"/>
          <w:tab w:val="clear" w:pos="1871"/>
          <w:tab w:val="clear" w:pos="2268"/>
          <w:tab w:val="left" w:pos="794"/>
          <w:tab w:val="left" w:pos="1191"/>
          <w:tab w:val="left" w:pos="1588"/>
          <w:tab w:val="left" w:pos="1985"/>
        </w:tabs>
        <w:jc w:val="both"/>
        <w:rPr>
          <w:lang w:val="en-US"/>
        </w:rPr>
      </w:pPr>
    </w:p>
    <w:p w14:paraId="6205639D" w14:textId="77777777" w:rsidR="00047992" w:rsidRPr="00047992" w:rsidRDefault="00047992" w:rsidP="00972C82">
      <w:pPr>
        <w:tabs>
          <w:tab w:val="clear" w:pos="1134"/>
          <w:tab w:val="clear" w:pos="1871"/>
          <w:tab w:val="clear" w:pos="2268"/>
          <w:tab w:val="left" w:pos="794"/>
          <w:tab w:val="left" w:pos="1191"/>
          <w:tab w:val="left" w:pos="1588"/>
          <w:tab w:val="left" w:pos="1985"/>
        </w:tabs>
        <w:rPr>
          <w:lang w:val="en-US"/>
        </w:rPr>
      </w:pPr>
      <w:r w:rsidRPr="00047992">
        <w:rPr>
          <w:lang w:val="en-US"/>
        </w:rPr>
        <w:t>Administrations should employ the following measures to manage the limited identity resource, particularly for the reuse of MMSI with three trailing zeroes, in order to avoid depletion of MID and the corresponding MMSI series:</w:t>
      </w:r>
    </w:p>
    <w:p w14:paraId="03CB709B"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bCs/>
          <w:lang w:val="en-US"/>
        </w:rPr>
      </w:pPr>
      <w:r w:rsidRPr="00047992">
        <w:rPr>
          <w:iCs/>
          <w:lang w:val="en-US"/>
        </w:rPr>
        <w:t>a)</w:t>
      </w:r>
      <w:r w:rsidRPr="00047992">
        <w:rPr>
          <w:lang w:val="en-US"/>
        </w:rPr>
        <w:tab/>
      </w:r>
      <w:proofErr w:type="gramStart"/>
      <w:r w:rsidRPr="00047992">
        <w:rPr>
          <w:lang w:val="en-US"/>
        </w:rPr>
        <w:t>implement</w:t>
      </w:r>
      <w:proofErr w:type="gramEnd"/>
      <w:r w:rsidRPr="00047992">
        <w:rPr>
          <w:lang w:val="en-US"/>
        </w:rPr>
        <w:t xml:space="preserve"> effective national procedures for identity assignment and registration</w:t>
      </w:r>
      <w:r w:rsidRPr="00047992">
        <w:rPr>
          <w:bCs/>
          <w:lang w:val="en-US"/>
        </w:rPr>
        <w:t>;</w:t>
      </w:r>
    </w:p>
    <w:p w14:paraId="2EAB935F"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bCs/>
          <w:lang w:val="en-US"/>
        </w:rPr>
      </w:pPr>
      <w:r w:rsidRPr="00047992">
        <w:rPr>
          <w:iCs/>
          <w:lang w:val="en-US"/>
        </w:rPr>
        <w:t>b)</w:t>
      </w:r>
      <w:r w:rsidRPr="00047992">
        <w:rPr>
          <w:lang w:val="en-US"/>
        </w:rPr>
        <w:tab/>
      </w:r>
      <w:proofErr w:type="gramStart"/>
      <w:r w:rsidRPr="00047992">
        <w:rPr>
          <w:lang w:val="en-US"/>
        </w:rPr>
        <w:t>provide</w:t>
      </w:r>
      <w:proofErr w:type="gramEnd"/>
      <w:r w:rsidRPr="00047992">
        <w:rPr>
          <w:lang w:val="en-US"/>
        </w:rPr>
        <w:t xml:space="preserve"> the Radiocommunication Bureau with regular updates of assigned MMSI numbers in conformity with RR No. </w:t>
      </w:r>
      <w:r w:rsidRPr="00047992">
        <w:rPr>
          <w:b/>
          <w:lang w:val="en-US"/>
        </w:rPr>
        <w:t>20.16</w:t>
      </w:r>
      <w:r w:rsidRPr="00047992">
        <w:rPr>
          <w:bCs/>
          <w:lang w:val="en-US"/>
        </w:rPr>
        <w:t>;</w:t>
      </w:r>
    </w:p>
    <w:p w14:paraId="07416BAC"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bCs/>
          <w:lang w:val="en-US"/>
        </w:rPr>
      </w:pPr>
      <w:r w:rsidRPr="00047992">
        <w:rPr>
          <w:iCs/>
          <w:lang w:val="en-US"/>
        </w:rPr>
        <w:t>c)</w:t>
      </w:r>
      <w:r w:rsidRPr="00047992">
        <w:rPr>
          <w:lang w:val="en-US"/>
        </w:rPr>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047992">
        <w:rPr>
          <w:b/>
          <w:lang w:val="en-US"/>
        </w:rPr>
        <w:t>20.16</w:t>
      </w:r>
      <w:r w:rsidRPr="00047992">
        <w:rPr>
          <w:bCs/>
          <w:lang w:val="en-US"/>
        </w:rPr>
        <w:t>);</w:t>
      </w:r>
    </w:p>
    <w:p w14:paraId="73CC55E3"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iCs/>
          <w:lang w:val="en-US"/>
        </w:rPr>
      </w:pPr>
      <w:r w:rsidRPr="00047992">
        <w:rPr>
          <w:iCs/>
          <w:lang w:val="en-US"/>
        </w:rPr>
        <w:t>d)</w:t>
      </w:r>
      <w:r w:rsidRPr="00047992">
        <w:rPr>
          <w:iCs/>
          <w:lang w:val="en-US"/>
        </w:rPr>
        <w:tab/>
      </w:r>
      <w:proofErr w:type="gramStart"/>
      <w:r w:rsidRPr="00047992">
        <w:rPr>
          <w:iCs/>
          <w:lang w:val="en-US"/>
        </w:rPr>
        <w:t>an</w:t>
      </w:r>
      <w:proofErr w:type="gramEnd"/>
      <w:r w:rsidRPr="00047992">
        <w:rPr>
          <w:iCs/>
          <w:lang w:val="en-US"/>
        </w:rPr>
        <w:t xml:space="preserve"> MMSI assignment could be considered for reuse after being absent from two successive editions of List V of the ITU service publications or after a period of two years, whichever is the greater.</w:t>
      </w:r>
    </w:p>
    <w:p w14:paraId="0107CC58"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80"/>
        <w:ind w:left="794" w:hanging="794"/>
        <w:jc w:val="both"/>
        <w:rPr>
          <w:iCs/>
          <w:lang w:val="en-US"/>
        </w:rPr>
      </w:pPr>
    </w:p>
    <w:p w14:paraId="23370E95" w14:textId="77777777" w:rsidR="00047992" w:rsidRPr="00047992" w:rsidRDefault="00047992" w:rsidP="00047992">
      <w:pPr>
        <w:tabs>
          <w:tab w:val="clear" w:pos="1134"/>
          <w:tab w:val="clear" w:pos="1871"/>
          <w:tab w:val="clear" w:pos="2268"/>
          <w:tab w:val="left" w:pos="794"/>
          <w:tab w:val="left" w:pos="1191"/>
          <w:tab w:val="left" w:pos="1588"/>
          <w:tab w:val="left" w:pos="1985"/>
        </w:tabs>
        <w:jc w:val="center"/>
        <w:rPr>
          <w:b/>
          <w:bCs/>
          <w:sz w:val="28"/>
          <w:szCs w:val="22"/>
          <w:lang w:val="en-US"/>
        </w:rPr>
      </w:pPr>
      <w:r w:rsidRPr="00047992">
        <w:rPr>
          <w:b/>
          <w:bCs/>
          <w:sz w:val="28"/>
          <w:szCs w:val="22"/>
          <w:lang w:val="en-US"/>
        </w:rPr>
        <w:lastRenderedPageBreak/>
        <w:t>Section 2</w:t>
      </w:r>
      <w:r w:rsidRPr="00047992">
        <w:rPr>
          <w:b/>
          <w:bCs/>
          <w:sz w:val="28"/>
          <w:szCs w:val="22"/>
          <w:lang w:val="en-US"/>
        </w:rPr>
        <w:br/>
      </w:r>
      <w:r w:rsidRPr="00047992">
        <w:rPr>
          <w:b/>
          <w:bCs/>
          <w:sz w:val="28"/>
          <w:szCs w:val="22"/>
          <w:lang w:val="en-US"/>
        </w:rPr>
        <w:br/>
        <w:t>Maritime identities used for other maritime devices for special purposes</w:t>
      </w:r>
    </w:p>
    <w:p w14:paraId="12372FF7" w14:textId="77777777" w:rsidR="00047992" w:rsidRPr="00047992" w:rsidRDefault="00047992" w:rsidP="00047992">
      <w:pPr>
        <w:tabs>
          <w:tab w:val="clear" w:pos="1134"/>
          <w:tab w:val="clear" w:pos="1871"/>
          <w:tab w:val="clear" w:pos="2268"/>
          <w:tab w:val="left" w:pos="794"/>
          <w:tab w:val="left" w:pos="1191"/>
          <w:tab w:val="left" w:pos="1588"/>
          <w:tab w:val="left" w:pos="1985"/>
        </w:tabs>
        <w:spacing w:before="40"/>
        <w:jc w:val="both"/>
        <w:rPr>
          <w:lang w:val="en-US"/>
        </w:rPr>
      </w:pPr>
    </w:p>
    <w:p w14:paraId="6A37E0CB" w14:textId="77777777" w:rsidR="00047992" w:rsidRPr="00047992" w:rsidRDefault="00047992" w:rsidP="00972C82">
      <w:pPr>
        <w:tabs>
          <w:tab w:val="clear" w:pos="1134"/>
          <w:tab w:val="clear" w:pos="1871"/>
          <w:tab w:val="clear" w:pos="2268"/>
          <w:tab w:val="left" w:pos="794"/>
          <w:tab w:val="left" w:pos="1191"/>
          <w:tab w:val="left" w:pos="1588"/>
          <w:tab w:val="left" w:pos="1985"/>
        </w:tabs>
        <w:rPr>
          <w:lang w:val="en-US"/>
        </w:rPr>
      </w:pPr>
      <w:r w:rsidRPr="00047992">
        <w:rPr>
          <w:lang w:val="en-US"/>
        </w:rPr>
        <w:t xml:space="preserve">Administrations, when assigning maritime identities to handheld VHF transceivers with DSC and GNSS, should employ all available measures to effectively manage the limited identity resource. </w:t>
      </w:r>
    </w:p>
    <w:p w14:paraId="7CB7CDEE" w14:textId="77777777" w:rsidR="00047992" w:rsidRPr="00047992" w:rsidRDefault="00047992" w:rsidP="00972C82">
      <w:pPr>
        <w:tabs>
          <w:tab w:val="clear" w:pos="1134"/>
          <w:tab w:val="clear" w:pos="1871"/>
          <w:tab w:val="clear" w:pos="2268"/>
          <w:tab w:val="left" w:pos="1191"/>
          <w:tab w:val="left" w:pos="1588"/>
          <w:tab w:val="left" w:pos="1985"/>
        </w:tabs>
        <w:spacing w:before="80"/>
        <w:ind w:left="1134" w:hanging="1134"/>
        <w:rPr>
          <w:lang w:val="en-US"/>
        </w:rPr>
      </w:pPr>
      <w:r w:rsidRPr="00047992">
        <w:rPr>
          <w:lang w:val="en-US"/>
        </w:rPr>
        <w:t>a)</w:t>
      </w:r>
      <w:r w:rsidRPr="00047992">
        <w:rPr>
          <w:lang w:val="en-US"/>
        </w:rPr>
        <w:tab/>
        <w:t>The format scheme in Annex 2 Section 1, used for assigning VHF transceiver identities, will accommodate 100 000 VHF transceivers per MID. When the administration concerned has assigned identities to 100 000 VHF transceivers with DSC and GNSS, it may use an additional country code (MID), if it is already assigned by the ITU, giving a further 100 000 identities.</w:t>
      </w:r>
    </w:p>
    <w:p w14:paraId="3264277C" w14:textId="77777777" w:rsidR="00047992" w:rsidRPr="00047992" w:rsidRDefault="00047992" w:rsidP="00972C82">
      <w:pPr>
        <w:keepNext/>
        <w:keepLines/>
        <w:tabs>
          <w:tab w:val="clear" w:pos="1134"/>
          <w:tab w:val="clear" w:pos="1871"/>
          <w:tab w:val="clear" w:pos="2268"/>
          <w:tab w:val="left" w:pos="1191"/>
          <w:tab w:val="left" w:pos="1588"/>
          <w:tab w:val="left" w:pos="1985"/>
        </w:tabs>
        <w:spacing w:before="80"/>
        <w:ind w:left="1134" w:hanging="1134"/>
        <w:rPr>
          <w:lang w:val="en-US"/>
        </w:rPr>
      </w:pPr>
      <w:r w:rsidRPr="00047992">
        <w:rPr>
          <w:lang w:val="en-US"/>
        </w:rPr>
        <w:t>b)</w:t>
      </w:r>
      <w:r w:rsidRPr="00047992">
        <w:rPr>
          <w:lang w:val="en-US"/>
        </w:rPr>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14:paraId="4411B189" w14:textId="77777777" w:rsidR="00972C82" w:rsidRDefault="00972C82" w:rsidP="0032202E">
      <w:pPr>
        <w:pStyle w:val="Reasons"/>
      </w:pPr>
    </w:p>
    <w:p w14:paraId="3AABE784" w14:textId="3FF9189D" w:rsidR="000069D4" w:rsidRPr="002B4F74" w:rsidRDefault="00972C82" w:rsidP="00784347">
      <w:pPr>
        <w:jc w:val="center"/>
        <w:rPr>
          <w:lang w:eastAsia="zh-CN"/>
        </w:rPr>
      </w:pPr>
      <w:r>
        <w:t>______________</w:t>
      </w:r>
    </w:p>
    <w:sectPr w:rsidR="000069D4" w:rsidRPr="002B4F74" w:rsidSect="00D02712">
      <w:headerReference w:type="default" r:id="rId8"/>
      <w:head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6AB1D" w14:textId="77777777" w:rsidR="00DC1685" w:rsidRDefault="00DC1685">
      <w:r>
        <w:separator/>
      </w:r>
    </w:p>
  </w:endnote>
  <w:endnote w:type="continuationSeparator" w:id="0">
    <w:p w14:paraId="47C71AD2" w14:textId="77777777" w:rsidR="00DC1685" w:rsidRDefault="00DC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7435F" w14:textId="77777777" w:rsidR="00DC1685" w:rsidRDefault="00DC1685">
      <w:r>
        <w:t>____________________</w:t>
      </w:r>
    </w:p>
  </w:footnote>
  <w:footnote w:type="continuationSeparator" w:id="0">
    <w:p w14:paraId="1B31E970" w14:textId="77777777" w:rsidR="00DC1685" w:rsidRDefault="00DC1685">
      <w:r>
        <w:continuationSeparator/>
      </w:r>
    </w:p>
  </w:footnote>
  <w:footnote w:id="1">
    <w:p w14:paraId="75E3375B" w14:textId="77777777" w:rsidR="00784347" w:rsidRPr="00D52786" w:rsidRDefault="00784347" w:rsidP="00784347">
      <w:pPr>
        <w:pStyle w:val="FootnoteText"/>
        <w:rPr>
          <w:lang w:val="en-US"/>
        </w:rPr>
      </w:pPr>
      <w:r w:rsidRPr="00D52786">
        <w:rPr>
          <w:rStyle w:val="FootnoteReference"/>
          <w:lang w:val="en-US"/>
        </w:rPr>
        <w:t>*</w:t>
      </w:r>
      <w:r>
        <w:rPr>
          <w:lang w:val="en-US"/>
        </w:rPr>
        <w:tab/>
        <w:t xml:space="preserve">This Recommendation should be brought to the attention of </w:t>
      </w:r>
      <w:r w:rsidRPr="009A3E6F">
        <w:rPr>
          <w:rFonts w:eastAsia="SimSun"/>
          <w:lang w:val="en-US"/>
        </w:rPr>
        <w:t>International Association of Marine Aids to Navigation and Lighthouse Authorities</w:t>
      </w:r>
      <w:r>
        <w:rPr>
          <w:lang w:val="en-US"/>
        </w:rPr>
        <w:t xml:space="preserve"> (IALA), </w:t>
      </w:r>
      <w:r w:rsidRPr="00AD2B20">
        <w:rPr>
          <w:lang w:val="en-US"/>
        </w:rPr>
        <w:t>International Civil Aviation Organization</w:t>
      </w:r>
      <w:r>
        <w:rPr>
          <w:lang w:val="en-US"/>
        </w:rPr>
        <w:t xml:space="preserve"> (ICAO), </w:t>
      </w:r>
      <w:r w:rsidRPr="00AD2B20">
        <w:rPr>
          <w:lang w:val="en-US"/>
        </w:rPr>
        <w:t>International Hydrographic Organization</w:t>
      </w:r>
      <w:r>
        <w:rPr>
          <w:lang w:val="en-US"/>
        </w:rPr>
        <w:t xml:space="preserve"> (IHO), </w:t>
      </w:r>
      <w:r w:rsidRPr="00AD2B20">
        <w:rPr>
          <w:lang w:val="en-US"/>
        </w:rPr>
        <w:t>International Maritime Organization</w:t>
      </w:r>
      <w:r>
        <w:rPr>
          <w:lang w:val="en-US"/>
        </w:rPr>
        <w:t xml:space="preserve"> (IMO) and </w:t>
      </w:r>
      <w:r w:rsidRPr="003F34B4">
        <w:rPr>
          <w:lang w:val="en-US"/>
        </w:rPr>
        <w:t>Committee International Radio Maritime (CIRM).</w:t>
      </w:r>
    </w:p>
  </w:footnote>
  <w:footnote w:id="2">
    <w:p w14:paraId="52BDD523" w14:textId="77777777" w:rsidR="00047992" w:rsidRPr="00C839C3" w:rsidRDefault="00047992" w:rsidP="00047992">
      <w:pPr>
        <w:pStyle w:val="FootnoteText"/>
        <w:rPr>
          <w:lang w:val="en-US"/>
        </w:rPr>
      </w:pPr>
      <w:r>
        <w:rPr>
          <w:rStyle w:val="FootnoteReference"/>
        </w:rPr>
        <w:footnoteRef/>
      </w:r>
      <w:r w:rsidRPr="00C839C3">
        <w:rPr>
          <w:lang w:val="en-US"/>
        </w:rPr>
        <w:tab/>
        <w:t xml:space="preserve">IMO Resolution </w:t>
      </w:r>
      <w:proofErr w:type="gramStart"/>
      <w:r w:rsidRPr="00C839C3">
        <w:rPr>
          <w:sz w:val="23"/>
          <w:lang w:val="en-US"/>
        </w:rPr>
        <w:t>A.</w:t>
      </w:r>
      <w:r>
        <w:rPr>
          <w:sz w:val="23"/>
          <w:lang w:val="en-US"/>
        </w:rPr>
        <w:t>1001(</w:t>
      </w:r>
      <w:proofErr w:type="gramEnd"/>
      <w:r>
        <w:rPr>
          <w:sz w:val="23"/>
          <w:lang w:val="en-US"/>
        </w:rPr>
        <w:t>25)</w:t>
      </w:r>
      <w:r w:rsidRPr="00C839C3">
        <w:rPr>
          <w:sz w:val="23"/>
          <w:lang w:val="en-US"/>
        </w:rPr>
        <w:t xml:space="preserve"> </w:t>
      </w:r>
      <w:r w:rsidRPr="00C839C3">
        <w:rPr>
          <w:lang w:val="en-US"/>
        </w:rPr>
        <w:t>requires that distress priority communications in these systems should, as far as possible, be routed automatically to an RCC.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29D41" w14:textId="6F2A2C79" w:rsidR="00047992" w:rsidRDefault="00047992" w:rsidP="00784347">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679F4">
      <w:rPr>
        <w:rStyle w:val="PageNumber"/>
        <w:noProof/>
      </w:rPr>
      <w:t>11</w:t>
    </w:r>
    <w:r>
      <w:rPr>
        <w:rStyle w:val="PageNumber"/>
      </w:rPr>
      <w:fldChar w:fldCharType="end"/>
    </w:r>
    <w:r>
      <w:rPr>
        <w:rStyle w:val="PageNumbe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A0D05" w14:textId="37E7DC75" w:rsidR="001679F4" w:rsidRDefault="001679F4">
    <w:pPr>
      <w:pStyle w:val="Header"/>
    </w:pPr>
    <w:r>
      <w:tab/>
    </w:r>
    <w:r>
      <w:tab/>
    </w:r>
    <w:r>
      <w:tab/>
    </w:r>
    <w:r>
      <w:tab/>
    </w:r>
    <w:r>
      <w:tab/>
    </w:r>
    <w:r>
      <w:tab/>
    </w:r>
    <w:r>
      <w:tab/>
    </w:r>
    <w:r>
      <w:tab/>
    </w:r>
    <w:r>
      <w:tab/>
    </w:r>
    <w:r>
      <w:tab/>
      <w:t>ENAV22-9.3.1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w15:presenceInfo w15:providerId="None" w15:userId="Author"/>
  </w15:person>
  <w15:person w15:author="Chair 5B">
    <w15:presenceInfo w15:providerId="None" w15:userId="Chair 5B"/>
  </w15:person>
  <w15:person w15:author="Chair DG">
    <w15:presenceInfo w15:providerId="None" w15:userId="Chair DG"/>
  </w15:person>
  <w15:person w15:author="Soto Romero, Alicia">
    <w15:presenceInfo w15:providerId="AD" w15:userId="S-1-5-21-8740799-900759487-1415713722-58170"/>
  </w15:person>
  <w15:person w15:author="Fernandez Jimenez, Virginia">
    <w15:presenceInfo w15:providerId="AD" w15:userId="S-1-5-21-8740799-900759487-1415713722-42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74"/>
    <w:rsid w:val="000069D4"/>
    <w:rsid w:val="000174AD"/>
    <w:rsid w:val="00047992"/>
    <w:rsid w:val="00047A1D"/>
    <w:rsid w:val="000604B9"/>
    <w:rsid w:val="000A7D55"/>
    <w:rsid w:val="000C12C8"/>
    <w:rsid w:val="000C2E8E"/>
    <w:rsid w:val="000E0E7C"/>
    <w:rsid w:val="000F1B4B"/>
    <w:rsid w:val="00125F61"/>
    <w:rsid w:val="0012744F"/>
    <w:rsid w:val="00131178"/>
    <w:rsid w:val="00156F66"/>
    <w:rsid w:val="00163271"/>
    <w:rsid w:val="00163B5B"/>
    <w:rsid w:val="001679F4"/>
    <w:rsid w:val="00182528"/>
    <w:rsid w:val="0018500B"/>
    <w:rsid w:val="00196A19"/>
    <w:rsid w:val="00202DC1"/>
    <w:rsid w:val="002116EE"/>
    <w:rsid w:val="002309D8"/>
    <w:rsid w:val="002A7FE2"/>
    <w:rsid w:val="002B4F74"/>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B0D29"/>
    <w:rsid w:val="005E5C10"/>
    <w:rsid w:val="005F2C78"/>
    <w:rsid w:val="006144E4"/>
    <w:rsid w:val="00643A15"/>
    <w:rsid w:val="00650299"/>
    <w:rsid w:val="00655FC5"/>
    <w:rsid w:val="00784347"/>
    <w:rsid w:val="00814E0A"/>
    <w:rsid w:val="00822581"/>
    <w:rsid w:val="008309DD"/>
    <w:rsid w:val="0083227A"/>
    <w:rsid w:val="00866900"/>
    <w:rsid w:val="00876A8A"/>
    <w:rsid w:val="00881BA1"/>
    <w:rsid w:val="008C2302"/>
    <w:rsid w:val="008C26B8"/>
    <w:rsid w:val="008F208F"/>
    <w:rsid w:val="00972C82"/>
    <w:rsid w:val="00982084"/>
    <w:rsid w:val="00995963"/>
    <w:rsid w:val="009B61EB"/>
    <w:rsid w:val="009C2064"/>
    <w:rsid w:val="009D1697"/>
    <w:rsid w:val="009F3A46"/>
    <w:rsid w:val="009F6520"/>
    <w:rsid w:val="00A014F8"/>
    <w:rsid w:val="00A24D1C"/>
    <w:rsid w:val="00A5173C"/>
    <w:rsid w:val="00A61AEF"/>
    <w:rsid w:val="00AD2345"/>
    <w:rsid w:val="00AF173A"/>
    <w:rsid w:val="00B066A4"/>
    <w:rsid w:val="00B07A13"/>
    <w:rsid w:val="00B4279B"/>
    <w:rsid w:val="00B45FC9"/>
    <w:rsid w:val="00B76F35"/>
    <w:rsid w:val="00B81138"/>
    <w:rsid w:val="00BB7FF1"/>
    <w:rsid w:val="00BC7CCF"/>
    <w:rsid w:val="00BE470B"/>
    <w:rsid w:val="00C22ABB"/>
    <w:rsid w:val="00C57A91"/>
    <w:rsid w:val="00C842EB"/>
    <w:rsid w:val="00CC01C2"/>
    <w:rsid w:val="00CF21F2"/>
    <w:rsid w:val="00D01BEB"/>
    <w:rsid w:val="00D02712"/>
    <w:rsid w:val="00D046A7"/>
    <w:rsid w:val="00D214D0"/>
    <w:rsid w:val="00D6546B"/>
    <w:rsid w:val="00DB178B"/>
    <w:rsid w:val="00DC1685"/>
    <w:rsid w:val="00DC17D3"/>
    <w:rsid w:val="00DD4BED"/>
    <w:rsid w:val="00DE39F0"/>
    <w:rsid w:val="00DF0AF3"/>
    <w:rsid w:val="00DF7E9F"/>
    <w:rsid w:val="00E27D7E"/>
    <w:rsid w:val="00E42E13"/>
    <w:rsid w:val="00E56D5C"/>
    <w:rsid w:val="00E6257C"/>
    <w:rsid w:val="00E63C59"/>
    <w:rsid w:val="00E8435E"/>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59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2B4F74"/>
    <w:rPr>
      <w:color w:val="0000FF" w:themeColor="hyperlink"/>
      <w:u w:val="single"/>
    </w:rPr>
  </w:style>
  <w:style w:type="character" w:customStyle="1" w:styleId="href">
    <w:name w:val="href"/>
    <w:basedOn w:val="DefaultParagraphFont"/>
    <w:rsid w:val="002B4F74"/>
  </w:style>
  <w:style w:type="paragraph" w:customStyle="1" w:styleId="HeadingSum">
    <w:name w:val="Heading_Sum"/>
    <w:basedOn w:val="Headingb"/>
    <w:next w:val="Normal"/>
    <w:autoRedefine/>
    <w:rsid w:val="002B4F74"/>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rPr>
  </w:style>
  <w:style w:type="paragraph" w:customStyle="1" w:styleId="AnnexNoTitle">
    <w:name w:val="Annex_NoTitle"/>
    <w:basedOn w:val="Normal"/>
    <w:next w:val="Normalaftertitle"/>
    <w:rsid w:val="002B4F74"/>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paragraph" w:customStyle="1" w:styleId="Summary">
    <w:name w:val="Summary"/>
    <w:basedOn w:val="Normal"/>
    <w:next w:val="Normalaftertitle"/>
    <w:autoRedefine/>
    <w:rsid w:val="002B4F74"/>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2B4F74"/>
    <w:rPr>
      <w:rFonts w:ascii="Times New Roman" w:hAnsi="Times New Roman"/>
      <w:sz w:val="24"/>
      <w:lang w:val="en-GB" w:eastAsia="en-US"/>
    </w:rPr>
  </w:style>
  <w:style w:type="paragraph" w:styleId="ListParagraph">
    <w:name w:val="List Paragraph"/>
    <w:basedOn w:val="Normal"/>
    <w:uiPriority w:val="34"/>
    <w:qFormat/>
    <w:rsid w:val="002B4F74"/>
    <w:pPr>
      <w:ind w:left="720"/>
      <w:contextualSpacing/>
    </w:pPr>
    <w:rPr>
      <w:rFonts w:eastAsiaTheme="minorEastAsia"/>
    </w:rPr>
  </w:style>
  <w:style w:type="paragraph" w:styleId="BalloonText">
    <w:name w:val="Balloon Text"/>
    <w:basedOn w:val="Normal"/>
    <w:link w:val="BalloonTextChar"/>
    <w:semiHidden/>
    <w:unhideWhenUsed/>
    <w:rsid w:val="001679F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1679F4"/>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2B4F74"/>
    <w:rPr>
      <w:color w:val="0000FF" w:themeColor="hyperlink"/>
      <w:u w:val="single"/>
    </w:rPr>
  </w:style>
  <w:style w:type="character" w:customStyle="1" w:styleId="href">
    <w:name w:val="href"/>
    <w:basedOn w:val="DefaultParagraphFont"/>
    <w:rsid w:val="002B4F74"/>
  </w:style>
  <w:style w:type="paragraph" w:customStyle="1" w:styleId="HeadingSum">
    <w:name w:val="Heading_Sum"/>
    <w:basedOn w:val="Headingb"/>
    <w:next w:val="Normal"/>
    <w:autoRedefine/>
    <w:rsid w:val="002B4F74"/>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rPr>
  </w:style>
  <w:style w:type="paragraph" w:customStyle="1" w:styleId="AnnexNoTitle">
    <w:name w:val="Annex_NoTitle"/>
    <w:basedOn w:val="Normal"/>
    <w:next w:val="Normalaftertitle"/>
    <w:rsid w:val="002B4F74"/>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paragraph" w:customStyle="1" w:styleId="Summary">
    <w:name w:val="Summary"/>
    <w:basedOn w:val="Normal"/>
    <w:next w:val="Normalaftertitle"/>
    <w:autoRedefine/>
    <w:rsid w:val="002B4F74"/>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2B4F74"/>
    <w:rPr>
      <w:rFonts w:ascii="Times New Roman" w:hAnsi="Times New Roman"/>
      <w:sz w:val="24"/>
      <w:lang w:val="en-GB" w:eastAsia="en-US"/>
    </w:rPr>
  </w:style>
  <w:style w:type="paragraph" w:styleId="ListParagraph">
    <w:name w:val="List Paragraph"/>
    <w:basedOn w:val="Normal"/>
    <w:uiPriority w:val="34"/>
    <w:qFormat/>
    <w:rsid w:val="002B4F74"/>
    <w:pPr>
      <w:ind w:left="720"/>
      <w:contextualSpacing/>
    </w:pPr>
    <w:rPr>
      <w:rFonts w:eastAsiaTheme="minorEastAsia"/>
    </w:rPr>
  </w:style>
  <w:style w:type="paragraph" w:styleId="BalloonText">
    <w:name w:val="Balloon Text"/>
    <w:basedOn w:val="Normal"/>
    <w:link w:val="BalloonTextChar"/>
    <w:semiHidden/>
    <w:unhideWhenUsed/>
    <w:rsid w:val="001679F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1679F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3</TotalTime>
  <Pages>11</Pages>
  <Words>3703</Words>
  <Characters>21112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Soto Romero, Alicia</dc:creator>
  <cp:lastModifiedBy>Wim</cp:lastModifiedBy>
  <cp:revision>4</cp:revision>
  <cp:lastPrinted>2018-06-14T14:47:00Z</cp:lastPrinted>
  <dcterms:created xsi:type="dcterms:W3CDTF">2018-08-29T06:23:00Z</dcterms:created>
  <dcterms:modified xsi:type="dcterms:W3CDTF">2018-09-01T10:06:00Z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